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D7BA1" w14:textId="537DB50F" w:rsidR="007341B1" w:rsidRPr="00114CD2" w:rsidRDefault="00E84937" w:rsidP="007341B1">
      <w:pPr>
        <w:spacing w:after="0" w:line="288" w:lineRule="auto"/>
        <w:ind w:left="708" w:right="26" w:firstLine="708"/>
        <w:jc w:val="right"/>
        <w:outlineLvl w:val="0"/>
        <w:rPr>
          <w:rFonts w:ascii="Arial" w:eastAsia="Calibri" w:hAnsi="Arial" w:cs="Arial"/>
          <w:b/>
          <w:bCs/>
          <w:color w:val="000000" w:themeColor="text1"/>
          <w:sz w:val="20"/>
          <w:szCs w:val="20"/>
        </w:rPr>
      </w:pPr>
      <w:r w:rsidRPr="00114CD2">
        <w:rPr>
          <w:rFonts w:ascii="Arial" w:eastAsia="Calibri" w:hAnsi="Arial" w:cs="Arial"/>
          <w:b/>
          <w:bCs/>
          <w:color w:val="000000" w:themeColor="text1"/>
          <w:sz w:val="20"/>
          <w:szCs w:val="20"/>
        </w:rPr>
        <w:t>Príloha č.</w:t>
      </w:r>
      <w:r w:rsidR="00164D86" w:rsidRPr="00114CD2">
        <w:rPr>
          <w:rFonts w:ascii="Arial" w:eastAsia="Calibri" w:hAnsi="Arial" w:cs="Arial"/>
          <w:b/>
          <w:bCs/>
          <w:color w:val="000000" w:themeColor="text1"/>
          <w:sz w:val="20"/>
          <w:szCs w:val="20"/>
        </w:rPr>
        <w:t>13</w:t>
      </w:r>
      <w:r w:rsidR="009A6396">
        <w:rPr>
          <w:rFonts w:ascii="Arial" w:eastAsia="Calibri" w:hAnsi="Arial" w:cs="Arial"/>
          <w:b/>
          <w:bCs/>
          <w:color w:val="000000" w:themeColor="text1"/>
          <w:sz w:val="20"/>
          <w:szCs w:val="20"/>
        </w:rPr>
        <w:t>A</w:t>
      </w:r>
    </w:p>
    <w:p w14:paraId="5CB07079" w14:textId="63ECC07A" w:rsidR="00E84937" w:rsidRPr="00114CD2" w:rsidRDefault="00E84937" w:rsidP="007341B1">
      <w:pPr>
        <w:spacing w:after="0" w:line="288" w:lineRule="auto"/>
        <w:ind w:right="26"/>
        <w:jc w:val="center"/>
        <w:outlineLvl w:val="0"/>
        <w:rPr>
          <w:rFonts w:ascii="Arial" w:eastAsia="Calibri" w:hAnsi="Arial" w:cs="Arial"/>
          <w:b/>
          <w:bCs/>
          <w:color w:val="000000" w:themeColor="text1"/>
          <w:sz w:val="24"/>
          <w:szCs w:val="24"/>
        </w:rPr>
      </w:pPr>
      <w:r w:rsidRPr="00114CD2">
        <w:rPr>
          <w:rFonts w:ascii="Arial" w:eastAsia="Calibri" w:hAnsi="Arial" w:cs="Arial"/>
          <w:b/>
          <w:bCs/>
          <w:color w:val="000000" w:themeColor="text1"/>
          <w:sz w:val="24"/>
          <w:szCs w:val="24"/>
        </w:rPr>
        <w:t>Spôsob vyhodnotenia kritérií</w:t>
      </w:r>
    </w:p>
    <w:p w14:paraId="77D7B456" w14:textId="77777777" w:rsidR="00E84937" w:rsidRPr="00114CD2"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114CD2">
        <w:rPr>
          <w:rFonts w:ascii="Arial" w:eastAsia="Calibri" w:hAnsi="Arial" w:cs="Arial"/>
          <w:b/>
          <w:bCs/>
          <w:color w:val="000000" w:themeColor="text1"/>
          <w:sz w:val="24"/>
          <w:szCs w:val="24"/>
        </w:rPr>
        <w:t>pre hodnotenie žiadostí o NFP v rámci</w:t>
      </w:r>
    </w:p>
    <w:p w14:paraId="292E340A" w14:textId="1B9798B3" w:rsidR="00E84937" w:rsidRPr="00114CD2" w:rsidRDefault="007341B1" w:rsidP="007341B1">
      <w:pPr>
        <w:tabs>
          <w:tab w:val="left" w:pos="2895"/>
          <w:tab w:val="center" w:pos="7442"/>
          <w:tab w:val="left" w:pos="11907"/>
        </w:tabs>
        <w:spacing w:after="0" w:line="288" w:lineRule="auto"/>
        <w:ind w:right="26"/>
        <w:outlineLvl w:val="0"/>
        <w:rPr>
          <w:rFonts w:ascii="Arial" w:eastAsia="Calibri" w:hAnsi="Arial" w:cs="Arial"/>
          <w:b/>
          <w:bCs/>
          <w:color w:val="000000" w:themeColor="text1"/>
          <w:sz w:val="24"/>
          <w:szCs w:val="24"/>
        </w:rPr>
      </w:pPr>
      <w:r w:rsidRPr="00114CD2">
        <w:rPr>
          <w:rFonts w:ascii="Arial" w:eastAsia="Calibri" w:hAnsi="Arial" w:cs="Arial"/>
          <w:b/>
          <w:bCs/>
          <w:color w:val="000000" w:themeColor="text1"/>
          <w:sz w:val="24"/>
          <w:szCs w:val="24"/>
        </w:rPr>
        <w:tab/>
      </w:r>
      <w:r w:rsidRPr="00114CD2">
        <w:rPr>
          <w:rFonts w:ascii="Arial" w:eastAsia="Calibri" w:hAnsi="Arial" w:cs="Arial"/>
          <w:b/>
          <w:bCs/>
          <w:color w:val="000000" w:themeColor="text1"/>
          <w:sz w:val="24"/>
          <w:szCs w:val="24"/>
        </w:rPr>
        <w:tab/>
      </w:r>
      <w:r w:rsidR="00E84937" w:rsidRPr="00114CD2">
        <w:rPr>
          <w:rFonts w:ascii="Arial" w:eastAsia="Calibri" w:hAnsi="Arial" w:cs="Arial"/>
          <w:b/>
          <w:bCs/>
          <w:color w:val="000000" w:themeColor="text1"/>
          <w:sz w:val="24"/>
          <w:szCs w:val="24"/>
        </w:rPr>
        <w:t>Integrovaného regionálneho operačného programu</w:t>
      </w:r>
    </w:p>
    <w:p w14:paraId="6C8F3394" w14:textId="4BD7CD4F" w:rsidR="00E84937" w:rsidRPr="00114CD2"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114CD2">
        <w:rPr>
          <w:rFonts w:ascii="Arial" w:eastAsia="Calibri" w:hAnsi="Arial" w:cs="Arial"/>
          <w:b/>
          <w:bCs/>
          <w:color w:val="000000" w:themeColor="text1"/>
          <w:sz w:val="24"/>
          <w:szCs w:val="24"/>
        </w:rPr>
        <w:t xml:space="preserve">prioritná os </w:t>
      </w:r>
      <w:r w:rsidR="00DD261D" w:rsidRPr="00114CD2">
        <w:rPr>
          <w:rFonts w:ascii="Arial" w:eastAsia="Calibri" w:hAnsi="Arial" w:cs="Arial"/>
          <w:b/>
          <w:bCs/>
          <w:color w:val="000000" w:themeColor="text1"/>
          <w:sz w:val="24"/>
          <w:szCs w:val="24"/>
        </w:rPr>
        <w:t>5</w:t>
      </w:r>
    </w:p>
    <w:p w14:paraId="6F7E4A47" w14:textId="77399790" w:rsidR="00DD261D" w:rsidRPr="00114CD2" w:rsidRDefault="0081542F" w:rsidP="00533EDE">
      <w:pPr>
        <w:pStyle w:val="Default"/>
        <w:rPr>
          <w:rFonts w:ascii="Arial" w:hAnsi="Arial" w:cs="Arial"/>
          <w:b/>
          <w:color w:val="000000" w:themeColor="text1"/>
          <w:szCs w:val="19"/>
        </w:rPr>
      </w:pPr>
      <w:r w:rsidRPr="00114CD2">
        <w:rPr>
          <w:rFonts w:ascii="Arial" w:hAnsi="Arial" w:cs="Arial"/>
          <w:b/>
          <w:color w:val="000000" w:themeColor="text1"/>
        </w:rPr>
        <w:t xml:space="preserve">Špecifický cieľ </w:t>
      </w:r>
      <w:r w:rsidR="000C2A88" w:rsidRPr="00114CD2">
        <w:rPr>
          <w:rFonts w:ascii="Arial" w:hAnsi="Arial" w:cs="Arial"/>
          <w:b/>
          <w:color w:val="000000" w:themeColor="text1"/>
        </w:rPr>
        <w:t>5</w:t>
      </w:r>
      <w:r w:rsidRPr="00114CD2">
        <w:rPr>
          <w:rFonts w:ascii="Arial" w:hAnsi="Arial" w:cs="Arial"/>
          <w:b/>
          <w:color w:val="000000" w:themeColor="text1"/>
        </w:rPr>
        <w:t xml:space="preserve">.1.1 – </w:t>
      </w:r>
      <w:r w:rsidR="00533EDE" w:rsidRPr="00533EDE">
        <w:rPr>
          <w:rFonts w:ascii="Arial" w:hAnsi="Arial" w:cs="Arial"/>
          <w:b/>
          <w:bCs/>
        </w:rPr>
        <w:t>Zvýšenie zamestnanosti na miestnej úrovni podporou podnikania a inovácií - financovanie prevádzkových nákladov MAS</w:t>
      </w:r>
    </w:p>
    <w:tbl>
      <w:tblPr>
        <w:tblStyle w:val="TableGrid4"/>
        <w:tblW w:w="0" w:type="auto"/>
        <w:tblLook w:val="04A0" w:firstRow="1" w:lastRow="0" w:firstColumn="1" w:lastColumn="0" w:noHBand="0" w:noVBand="1"/>
      </w:tblPr>
      <w:tblGrid>
        <w:gridCol w:w="599"/>
        <w:gridCol w:w="14527"/>
      </w:tblGrid>
      <w:tr w:rsidR="00E63A14" w:rsidRPr="00114CD2" w14:paraId="08B5F1B1" w14:textId="77777777" w:rsidTr="00DD261D">
        <w:trPr>
          <w:trHeight w:val="397"/>
          <w:tblHeader/>
        </w:trPr>
        <w:tc>
          <w:tcPr>
            <w:tcW w:w="599"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0F0E66" w14:textId="60AA07E1" w:rsidR="00E63A14" w:rsidRPr="00114CD2" w:rsidRDefault="00E63A14" w:rsidP="008836B7">
            <w:pPr>
              <w:widowControl w:val="0"/>
              <w:spacing w:line="288" w:lineRule="auto"/>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1.</w:t>
            </w:r>
          </w:p>
        </w:tc>
        <w:tc>
          <w:tcPr>
            <w:tcW w:w="1452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4EAFA9" w14:textId="79F335B0" w:rsidR="00E63A14" w:rsidRPr="00114CD2" w:rsidRDefault="00E63A14" w:rsidP="00DD261D">
            <w:pPr>
              <w:widowControl w:val="0"/>
              <w:spacing w:line="288" w:lineRule="auto"/>
              <w:ind w:left="143" w:right="136" w:hanging="3"/>
              <w:rPr>
                <w:rFonts w:ascii="Arial" w:hAnsi="Arial" w:cs="Arial"/>
                <w:b/>
                <w:bCs/>
                <w:color w:val="000000" w:themeColor="text1"/>
                <w:sz w:val="19"/>
                <w:szCs w:val="19"/>
                <w:u w:color="000000"/>
              </w:rPr>
            </w:pPr>
            <w:r w:rsidRPr="00114CD2">
              <w:rPr>
                <w:rFonts w:ascii="Arial" w:hAnsi="Arial" w:cs="Arial"/>
                <w:b/>
                <w:bCs/>
                <w:color w:val="000000" w:themeColor="text1"/>
                <w:sz w:val="19"/>
                <w:szCs w:val="19"/>
              </w:rPr>
              <w:t xml:space="preserve">Príspevok navrhovaného projektu k cieľom a výsledkom IROP a PO </w:t>
            </w:r>
            <w:r w:rsidR="00DD261D" w:rsidRPr="00114CD2">
              <w:rPr>
                <w:rFonts w:ascii="Arial" w:hAnsi="Arial" w:cs="Arial"/>
                <w:b/>
                <w:bCs/>
                <w:color w:val="000000" w:themeColor="text1"/>
                <w:sz w:val="19"/>
                <w:szCs w:val="19"/>
              </w:rPr>
              <w:t>5</w:t>
            </w:r>
          </w:p>
        </w:tc>
      </w:tr>
    </w:tbl>
    <w:p w14:paraId="674ED124" w14:textId="107B2C33" w:rsidR="00BE2F8F" w:rsidRPr="00114CD2" w:rsidRDefault="00BE2F8F" w:rsidP="00FF2558">
      <w:pPr>
        <w:spacing w:after="0"/>
      </w:pPr>
    </w:p>
    <w:tbl>
      <w:tblPr>
        <w:tblStyle w:val="TableGrid4"/>
        <w:tblW w:w="15134" w:type="dxa"/>
        <w:tblLook w:val="04A0" w:firstRow="1" w:lastRow="0" w:firstColumn="1" w:lastColumn="0" w:noHBand="0" w:noVBand="1"/>
      </w:tblPr>
      <w:tblGrid>
        <w:gridCol w:w="603"/>
        <w:gridCol w:w="2057"/>
        <w:gridCol w:w="6662"/>
        <w:gridCol w:w="1399"/>
        <w:gridCol w:w="1557"/>
        <w:gridCol w:w="2856"/>
      </w:tblGrid>
      <w:tr w:rsidR="00B56472" w:rsidRPr="00114CD2" w14:paraId="31388389" w14:textId="77777777" w:rsidTr="00973C38">
        <w:trPr>
          <w:trHeight w:val="530"/>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39A601" w14:textId="77777777" w:rsidR="002B4BB6" w:rsidRPr="00114CD2" w:rsidRDefault="002B4BB6"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P.č.</w:t>
            </w:r>
          </w:p>
        </w:tc>
        <w:tc>
          <w:tcPr>
            <w:tcW w:w="20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A22EA9" w14:textId="77777777" w:rsidR="002B4BB6" w:rsidRPr="00114CD2" w:rsidRDefault="002B4BB6" w:rsidP="008D09BD">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Kritérium</w:t>
            </w:r>
          </w:p>
        </w:tc>
        <w:tc>
          <w:tcPr>
            <w:tcW w:w="66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4C902" w14:textId="77777777" w:rsidR="002B4BB6" w:rsidRPr="00114CD2"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0033BC" w14:textId="77777777" w:rsidR="002B4BB6" w:rsidRPr="00114CD2" w:rsidRDefault="002B4BB6" w:rsidP="008D09BD">
            <w:pPr>
              <w:widowControl w:val="0"/>
              <w:spacing w:line="288" w:lineRule="auto"/>
              <w:ind w:left="143" w:hanging="143"/>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D7D40" w14:textId="3F7E7B61" w:rsidR="002B4BB6" w:rsidRPr="00114CD2"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H</w:t>
            </w:r>
            <w:r w:rsidR="00A0584B" w:rsidRPr="00114CD2">
              <w:rPr>
                <w:rFonts w:ascii="Arial" w:hAnsi="Arial" w:cs="Arial"/>
                <w:b/>
                <w:bCs/>
                <w:color w:val="000000" w:themeColor="text1"/>
                <w:sz w:val="19"/>
                <w:szCs w:val="19"/>
                <w:u w:color="000000"/>
              </w:rPr>
              <w:t>odno</w:t>
            </w:r>
            <w:r w:rsidRPr="00114CD2">
              <w:rPr>
                <w:rFonts w:ascii="Arial" w:hAnsi="Arial" w:cs="Arial"/>
                <w:b/>
                <w:bCs/>
                <w:color w:val="000000" w:themeColor="text1"/>
                <w:sz w:val="19"/>
                <w:szCs w:val="19"/>
                <w:u w:color="000000"/>
              </w:rPr>
              <w:t>tenie</w:t>
            </w:r>
          </w:p>
        </w:tc>
        <w:tc>
          <w:tcPr>
            <w:tcW w:w="28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AE4CF" w14:textId="77777777" w:rsidR="002B4BB6" w:rsidRPr="00114CD2"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Spôsob aplikácie hodnotiaceho kritéria</w:t>
            </w:r>
          </w:p>
        </w:tc>
      </w:tr>
      <w:tr w:rsidR="000C2A88" w:rsidRPr="00114CD2" w14:paraId="1A05C5ED" w14:textId="77777777" w:rsidTr="00973C38">
        <w:trPr>
          <w:trHeight w:val="1227"/>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2ACC0E13" w14:textId="77777777" w:rsidR="000C2A88" w:rsidRPr="00114CD2" w:rsidRDefault="000C2A88"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1.1</w:t>
            </w:r>
          </w:p>
        </w:tc>
        <w:tc>
          <w:tcPr>
            <w:tcW w:w="2057" w:type="dxa"/>
            <w:vMerge w:val="restart"/>
            <w:tcBorders>
              <w:top w:val="single" w:sz="4" w:space="0" w:color="auto"/>
              <w:left w:val="single" w:sz="4" w:space="0" w:color="auto"/>
              <w:bottom w:val="single" w:sz="4" w:space="0" w:color="auto"/>
              <w:right w:val="single" w:sz="4" w:space="0" w:color="auto"/>
            </w:tcBorders>
            <w:vAlign w:val="center"/>
            <w:hideMark/>
          </w:tcPr>
          <w:p w14:paraId="7144A6B9" w14:textId="4AC130B0" w:rsidR="000C2A88" w:rsidRPr="00114CD2" w:rsidRDefault="000C2A88" w:rsidP="001745B4">
            <w:pPr>
              <w:spacing w:line="288" w:lineRule="auto"/>
              <w:jc w:val="both"/>
              <w:rPr>
                <w:rFonts w:ascii="Arial" w:eastAsia="Helvetica" w:hAnsi="Arial" w:cs="Arial"/>
                <w:color w:val="000000" w:themeColor="text1"/>
                <w:sz w:val="19"/>
                <w:szCs w:val="19"/>
              </w:rPr>
            </w:pPr>
            <w:r w:rsidRPr="00114CD2">
              <w:rPr>
                <w:rFonts w:ascii="Arial" w:eastAsia="Helvetica" w:hAnsi="Arial" w:cs="Arial"/>
                <w:color w:val="000000" w:themeColor="text1"/>
                <w:sz w:val="19"/>
                <w:szCs w:val="19"/>
              </w:rPr>
              <w:t xml:space="preserve">Súlad projektu s </w:t>
            </w:r>
            <w:r w:rsidR="001745B4" w:rsidRPr="00114CD2">
              <w:rPr>
                <w:rFonts w:ascii="Arial" w:eastAsia="Helvetica" w:hAnsi="Arial" w:cs="Arial"/>
                <w:color w:val="000000" w:themeColor="text1"/>
                <w:sz w:val="19"/>
                <w:szCs w:val="19"/>
              </w:rPr>
              <w:t>programovou</w:t>
            </w:r>
            <w:r w:rsidRPr="00114CD2">
              <w:rPr>
                <w:rFonts w:ascii="Arial" w:eastAsia="Helvetica" w:hAnsi="Arial" w:cs="Arial"/>
                <w:color w:val="000000" w:themeColor="text1"/>
                <w:sz w:val="19"/>
                <w:szCs w:val="19"/>
              </w:rPr>
              <w:t xml:space="preserve"> stratégiou IROP</w:t>
            </w:r>
          </w:p>
        </w:tc>
        <w:tc>
          <w:tcPr>
            <w:tcW w:w="6662" w:type="dxa"/>
            <w:vMerge w:val="restart"/>
            <w:tcBorders>
              <w:top w:val="single" w:sz="4" w:space="0" w:color="auto"/>
              <w:left w:val="single" w:sz="4" w:space="0" w:color="auto"/>
              <w:bottom w:val="single" w:sz="4" w:space="0" w:color="auto"/>
              <w:right w:val="single" w:sz="4" w:space="0" w:color="auto"/>
            </w:tcBorders>
            <w:vAlign w:val="center"/>
            <w:hideMark/>
          </w:tcPr>
          <w:p w14:paraId="760D96F8" w14:textId="77777777" w:rsidR="00533EDE" w:rsidRPr="00533EDE" w:rsidRDefault="00533EDE" w:rsidP="00533EDE">
            <w:pPr>
              <w:autoSpaceDE w:val="0"/>
              <w:autoSpaceDN w:val="0"/>
              <w:adjustRightInd w:val="0"/>
              <w:rPr>
                <w:rFonts w:ascii="Arial" w:hAnsi="Arial" w:cs="Arial"/>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6446"/>
            </w:tblGrid>
            <w:tr w:rsidR="00533EDE" w:rsidRPr="00533EDE" w14:paraId="44F04C84" w14:textId="77777777">
              <w:trPr>
                <w:trHeight w:val="764"/>
              </w:trPr>
              <w:tc>
                <w:tcPr>
                  <w:tcW w:w="0" w:type="auto"/>
                </w:tcPr>
                <w:p w14:paraId="02659C89" w14:textId="0BEB9333" w:rsidR="00533EDE" w:rsidRPr="00533EDE" w:rsidRDefault="00533EDE" w:rsidP="00533EDE">
                  <w:pPr>
                    <w:spacing w:after="0" w:line="288" w:lineRule="auto"/>
                    <w:jc w:val="both"/>
                    <w:rPr>
                      <w:rFonts w:ascii="Arial" w:eastAsia="Helvetica" w:hAnsi="Arial" w:cs="Arial"/>
                      <w:color w:val="000000" w:themeColor="text1"/>
                      <w:sz w:val="19"/>
                      <w:szCs w:val="19"/>
                    </w:rPr>
                  </w:pPr>
                  <w:r w:rsidRPr="00533EDE">
                    <w:rPr>
                      <w:rFonts w:ascii="Arial" w:eastAsia="Helvetica" w:hAnsi="Arial" w:cs="Arial"/>
                      <w:color w:val="000000" w:themeColor="text1"/>
                      <w:sz w:val="19"/>
                      <w:szCs w:val="19"/>
                    </w:rPr>
                    <w:t xml:space="preserve">Posudzuje sa súlad projektu s programovou stratégiou IROP, prioritnou osou č. 5 – Miestny rozvoj vedený komunitou, špecifickým cieľom 5.1.1 - Zvýšenie zamestnanosti na miestnej úrovni podporou podnikania a inovácií, t.j. súlad s: </w:t>
                  </w:r>
                </w:p>
                <w:p w14:paraId="0F32F1BD" w14:textId="77777777" w:rsidR="00533EDE" w:rsidRPr="00533EDE" w:rsidRDefault="00533EDE" w:rsidP="00533EDE">
                  <w:pPr>
                    <w:spacing w:after="0" w:line="288" w:lineRule="auto"/>
                    <w:jc w:val="both"/>
                    <w:rPr>
                      <w:rFonts w:ascii="Arial" w:eastAsia="Helvetica" w:hAnsi="Arial" w:cs="Arial"/>
                      <w:color w:val="000000" w:themeColor="text1"/>
                      <w:sz w:val="19"/>
                      <w:szCs w:val="19"/>
                    </w:rPr>
                  </w:pPr>
                  <w:r w:rsidRPr="00533EDE">
                    <w:rPr>
                      <w:rFonts w:ascii="Arial" w:eastAsia="Helvetica" w:hAnsi="Arial" w:cs="Arial"/>
                      <w:color w:val="000000" w:themeColor="text1"/>
                      <w:sz w:val="19"/>
                      <w:szCs w:val="19"/>
                    </w:rPr>
                    <w:t xml:space="preserve">- očakávanými výsledkami; </w:t>
                  </w:r>
                </w:p>
                <w:p w14:paraId="30709B75" w14:textId="77777777" w:rsidR="00533EDE" w:rsidRPr="00533EDE" w:rsidRDefault="00533EDE" w:rsidP="00533EDE">
                  <w:pPr>
                    <w:spacing w:after="0" w:line="288" w:lineRule="auto"/>
                    <w:jc w:val="both"/>
                    <w:rPr>
                      <w:rFonts w:ascii="Arial" w:eastAsia="Helvetica" w:hAnsi="Arial" w:cs="Arial"/>
                      <w:color w:val="000000" w:themeColor="text1"/>
                      <w:sz w:val="19"/>
                      <w:szCs w:val="19"/>
                    </w:rPr>
                  </w:pPr>
                  <w:r w:rsidRPr="00533EDE">
                    <w:rPr>
                      <w:rFonts w:ascii="Arial" w:eastAsia="Helvetica" w:hAnsi="Arial" w:cs="Arial"/>
                      <w:color w:val="000000" w:themeColor="text1"/>
                      <w:sz w:val="19"/>
                      <w:szCs w:val="19"/>
                    </w:rPr>
                    <w:t xml:space="preserve">- definovanými oprávnenými aktivitami. </w:t>
                  </w:r>
                </w:p>
                <w:p w14:paraId="6B08A008" w14:textId="77777777" w:rsidR="00533EDE" w:rsidRPr="00533EDE" w:rsidRDefault="00533EDE" w:rsidP="00533EDE">
                  <w:pPr>
                    <w:autoSpaceDE w:val="0"/>
                    <w:autoSpaceDN w:val="0"/>
                    <w:adjustRightInd w:val="0"/>
                    <w:spacing w:after="0" w:line="240" w:lineRule="auto"/>
                    <w:rPr>
                      <w:rFonts w:ascii="Verdana" w:hAnsi="Verdana" w:cs="Verdana"/>
                      <w:color w:val="000000"/>
                      <w:sz w:val="19"/>
                      <w:szCs w:val="19"/>
                    </w:rPr>
                  </w:pPr>
                </w:p>
              </w:tc>
            </w:tr>
          </w:tbl>
          <w:p w14:paraId="4C9D5B54" w14:textId="5FEF2FE7" w:rsidR="000C2A88" w:rsidRPr="00114CD2" w:rsidRDefault="000C2A88" w:rsidP="000C2A88">
            <w:pPr>
              <w:spacing w:line="288" w:lineRule="auto"/>
              <w:jc w:val="both"/>
              <w:rPr>
                <w:rFonts w:ascii="Arial" w:eastAsia="Times New Roman" w:hAnsi="Arial" w:cs="Arial"/>
                <w:color w:val="000000" w:themeColor="text1"/>
                <w:sz w:val="19"/>
                <w:szCs w:val="19"/>
                <w:lang w:bidi="en-US"/>
              </w:rPr>
            </w:pPr>
          </w:p>
        </w:tc>
        <w:tc>
          <w:tcPr>
            <w:tcW w:w="1399" w:type="dxa"/>
            <w:vMerge w:val="restart"/>
            <w:tcBorders>
              <w:top w:val="single" w:sz="4" w:space="0" w:color="auto"/>
              <w:left w:val="single" w:sz="4" w:space="0" w:color="auto"/>
              <w:bottom w:val="single" w:sz="4" w:space="0" w:color="auto"/>
              <w:right w:val="single" w:sz="4" w:space="0" w:color="auto"/>
            </w:tcBorders>
            <w:vAlign w:val="center"/>
            <w:hideMark/>
          </w:tcPr>
          <w:p w14:paraId="4BC5923C" w14:textId="16B5B3A1" w:rsidR="000C2A88" w:rsidRPr="00114CD2" w:rsidRDefault="000C2A88"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3B8D605" w14:textId="77777777" w:rsidR="000C2A88" w:rsidRPr="00114CD2" w:rsidRDefault="000C2A88" w:rsidP="001C495C">
            <w:pPr>
              <w:widowControl w:val="0"/>
              <w:spacing w:line="288" w:lineRule="auto"/>
              <w:jc w:val="center"/>
              <w:rPr>
                <w:rFonts w:ascii="Arial" w:eastAsia="Helvetica" w:hAnsi="Arial" w:cs="Arial"/>
                <w:color w:val="000000" w:themeColor="text1"/>
                <w:sz w:val="19"/>
                <w:szCs w:val="19"/>
                <w:u w:color="000000"/>
              </w:rPr>
            </w:pPr>
            <w:r w:rsidRPr="00114CD2">
              <w:rPr>
                <w:rFonts w:ascii="Arial" w:eastAsia="Helvetica" w:hAnsi="Arial" w:cs="Arial"/>
                <w:color w:val="000000" w:themeColor="text1"/>
                <w:sz w:val="19"/>
                <w:szCs w:val="19"/>
                <w:u w:color="000000"/>
              </w:rPr>
              <w:t>áno</w:t>
            </w:r>
          </w:p>
          <w:p w14:paraId="7C20F6C4" w14:textId="50782E3C" w:rsidR="000C2A88" w:rsidRPr="00114CD2" w:rsidRDefault="000C2A88" w:rsidP="001C495C">
            <w:pPr>
              <w:widowControl w:val="0"/>
              <w:spacing w:line="288" w:lineRule="auto"/>
              <w:jc w:val="center"/>
              <w:rPr>
                <w:rFonts w:ascii="Arial" w:eastAsia="Helvetica" w:hAnsi="Arial" w:cs="Arial"/>
                <w:color w:val="000000" w:themeColor="text1"/>
                <w:sz w:val="19"/>
                <w:szCs w:val="19"/>
                <w:u w:color="000000"/>
              </w:rPr>
            </w:pPr>
          </w:p>
        </w:tc>
        <w:tc>
          <w:tcPr>
            <w:tcW w:w="2856"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2640"/>
            </w:tblGrid>
            <w:tr w:rsidR="00533EDE" w:rsidRPr="00533EDE" w14:paraId="48EE2941" w14:textId="77777777">
              <w:trPr>
                <w:trHeight w:val="198"/>
              </w:trPr>
              <w:tc>
                <w:tcPr>
                  <w:tcW w:w="0" w:type="auto"/>
                </w:tcPr>
                <w:p w14:paraId="70D2254F" w14:textId="73B18FA2" w:rsidR="00533EDE" w:rsidRPr="00533EDE" w:rsidRDefault="00533EDE" w:rsidP="00533EDE">
                  <w:pPr>
                    <w:autoSpaceDE w:val="0"/>
                    <w:autoSpaceDN w:val="0"/>
                    <w:adjustRightInd w:val="0"/>
                    <w:spacing w:after="0" w:line="240" w:lineRule="auto"/>
                    <w:jc w:val="both"/>
                    <w:rPr>
                      <w:rFonts w:ascii="Arial" w:hAnsi="Arial" w:cs="Arial"/>
                      <w:color w:val="000000"/>
                      <w:sz w:val="19"/>
                      <w:szCs w:val="19"/>
                    </w:rPr>
                  </w:pPr>
                  <w:r w:rsidRPr="00533EDE">
                    <w:rPr>
                      <w:rFonts w:ascii="Arial" w:hAnsi="Arial" w:cs="Arial"/>
                      <w:color w:val="000000"/>
                      <w:sz w:val="19"/>
                      <w:szCs w:val="19"/>
                    </w:rPr>
                    <w:t xml:space="preserve">Zameranie projektu je v súlade s programovou stratégiou IROP. </w:t>
                  </w:r>
                </w:p>
              </w:tc>
            </w:tr>
          </w:tbl>
          <w:p w14:paraId="17A7C38D" w14:textId="62FDF19F" w:rsidR="000C2A88" w:rsidRPr="00114CD2" w:rsidRDefault="000C2A88" w:rsidP="001C495C">
            <w:pPr>
              <w:spacing w:line="288" w:lineRule="auto"/>
              <w:jc w:val="both"/>
              <w:rPr>
                <w:rFonts w:ascii="Arial" w:eastAsia="Helvetica" w:hAnsi="Arial" w:cs="Arial"/>
                <w:color w:val="000000" w:themeColor="text1"/>
                <w:sz w:val="19"/>
                <w:szCs w:val="19"/>
              </w:rPr>
            </w:pPr>
          </w:p>
        </w:tc>
      </w:tr>
      <w:tr w:rsidR="000C2A88" w:rsidRPr="00114CD2" w14:paraId="6051EB2D" w14:textId="77777777" w:rsidTr="00973C38">
        <w:trPr>
          <w:trHeight w:val="733"/>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A86D66F" w14:textId="77777777" w:rsidR="000C2A88" w:rsidRPr="00114CD2" w:rsidRDefault="000C2A88" w:rsidP="001C495C">
            <w:pPr>
              <w:spacing w:line="288" w:lineRule="auto"/>
              <w:jc w:val="center"/>
              <w:rPr>
                <w:rFonts w:ascii="Arial" w:hAnsi="Arial" w:cs="Arial"/>
                <w:color w:val="000000" w:themeColor="text1"/>
                <w:sz w:val="19"/>
                <w:szCs w:val="19"/>
              </w:rPr>
            </w:pPr>
          </w:p>
        </w:tc>
        <w:tc>
          <w:tcPr>
            <w:tcW w:w="2057" w:type="dxa"/>
            <w:vMerge/>
            <w:tcBorders>
              <w:top w:val="single" w:sz="4" w:space="0" w:color="auto"/>
              <w:left w:val="single" w:sz="4" w:space="0" w:color="auto"/>
              <w:bottom w:val="single" w:sz="4" w:space="0" w:color="auto"/>
              <w:right w:val="single" w:sz="4" w:space="0" w:color="auto"/>
            </w:tcBorders>
            <w:vAlign w:val="center"/>
            <w:hideMark/>
          </w:tcPr>
          <w:p w14:paraId="51DD4926" w14:textId="77777777" w:rsidR="000C2A88" w:rsidRPr="00114CD2" w:rsidRDefault="000C2A88" w:rsidP="001C495C">
            <w:pPr>
              <w:spacing w:line="288" w:lineRule="auto"/>
              <w:rPr>
                <w:rFonts w:ascii="Arial" w:eastAsia="Helvetica" w:hAnsi="Arial" w:cs="Arial"/>
                <w:color w:val="000000" w:themeColor="text1"/>
                <w:sz w:val="19"/>
                <w:szCs w:val="19"/>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314C1511" w14:textId="77777777" w:rsidR="000C2A88" w:rsidRPr="00114CD2" w:rsidRDefault="000C2A88" w:rsidP="001C495C">
            <w:pPr>
              <w:spacing w:line="288" w:lineRule="auto"/>
              <w:rPr>
                <w:rFonts w:ascii="Arial" w:eastAsia="Times New Roman" w:hAnsi="Arial" w:cs="Arial"/>
                <w:color w:val="000000" w:themeColor="text1"/>
                <w:sz w:val="19"/>
                <w:szCs w:val="19"/>
                <w:lang w:bidi="en-US"/>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14:paraId="4ED0F3FC" w14:textId="77777777" w:rsidR="000C2A88" w:rsidRPr="00114CD2" w:rsidRDefault="000C2A88"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12CD6F9" w14:textId="2743CCDE" w:rsidR="000C2A88" w:rsidRPr="00114CD2" w:rsidRDefault="000C2A88" w:rsidP="001C495C">
            <w:pPr>
              <w:widowControl w:val="0"/>
              <w:spacing w:line="288" w:lineRule="auto"/>
              <w:jc w:val="center"/>
              <w:rPr>
                <w:rFonts w:ascii="Arial" w:hAnsi="Arial" w:cs="Arial"/>
                <w:color w:val="000000" w:themeColor="text1"/>
                <w:sz w:val="19"/>
                <w:szCs w:val="19"/>
                <w:u w:color="000000"/>
              </w:rPr>
            </w:pPr>
            <w:r w:rsidRPr="00114CD2">
              <w:rPr>
                <w:rFonts w:ascii="Arial" w:eastAsia="Helvetica" w:hAnsi="Arial" w:cs="Arial"/>
                <w:color w:val="000000" w:themeColor="text1"/>
                <w:sz w:val="19"/>
                <w:szCs w:val="19"/>
                <w:u w:color="000000"/>
              </w:rPr>
              <w:t>nie</w:t>
            </w:r>
          </w:p>
        </w:tc>
        <w:tc>
          <w:tcPr>
            <w:tcW w:w="2856"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2640"/>
            </w:tblGrid>
            <w:tr w:rsidR="00533EDE" w:rsidRPr="00533EDE" w14:paraId="1201786C" w14:textId="77777777">
              <w:trPr>
                <w:trHeight w:val="198"/>
              </w:trPr>
              <w:tc>
                <w:tcPr>
                  <w:tcW w:w="0" w:type="auto"/>
                </w:tcPr>
                <w:p w14:paraId="6AD8960E" w14:textId="5D7578E9" w:rsidR="00533EDE" w:rsidRPr="00533EDE" w:rsidRDefault="00533EDE" w:rsidP="00533EDE">
                  <w:pPr>
                    <w:autoSpaceDE w:val="0"/>
                    <w:autoSpaceDN w:val="0"/>
                    <w:adjustRightInd w:val="0"/>
                    <w:spacing w:after="0" w:line="240" w:lineRule="auto"/>
                    <w:jc w:val="both"/>
                    <w:rPr>
                      <w:rFonts w:ascii="Arial" w:hAnsi="Arial" w:cs="Arial"/>
                      <w:color w:val="000000"/>
                      <w:sz w:val="19"/>
                      <w:szCs w:val="19"/>
                    </w:rPr>
                  </w:pPr>
                  <w:r w:rsidRPr="00533EDE">
                    <w:rPr>
                      <w:rFonts w:ascii="Arial" w:hAnsi="Arial" w:cs="Arial"/>
                      <w:color w:val="000000"/>
                      <w:sz w:val="19"/>
                      <w:szCs w:val="19"/>
                    </w:rPr>
                    <w:t xml:space="preserve">Zameranie projektu nie je v súlade s programovou stratégiou IROP. </w:t>
                  </w:r>
                </w:p>
              </w:tc>
            </w:tr>
          </w:tbl>
          <w:p w14:paraId="703FF2C9" w14:textId="2334A785" w:rsidR="000C2A88" w:rsidRPr="00114CD2" w:rsidRDefault="000C2A88" w:rsidP="001C495C">
            <w:pPr>
              <w:spacing w:line="288" w:lineRule="auto"/>
              <w:jc w:val="both"/>
              <w:rPr>
                <w:rFonts w:ascii="Arial" w:hAnsi="Arial" w:cs="Arial"/>
                <w:color w:val="000000" w:themeColor="text1"/>
                <w:sz w:val="19"/>
                <w:szCs w:val="19"/>
              </w:rPr>
            </w:pPr>
          </w:p>
        </w:tc>
      </w:tr>
    </w:tbl>
    <w:p w14:paraId="30AC7A58" w14:textId="5E8B27B2" w:rsidR="00B67B5F" w:rsidRPr="00114CD2" w:rsidRDefault="00B67B5F" w:rsidP="00F120F3">
      <w:pPr>
        <w:spacing w:before="120" w:after="120" w:line="288" w:lineRule="auto"/>
        <w:jc w:val="both"/>
        <w:rPr>
          <w:rFonts w:ascii="Arial" w:hAnsi="Arial" w:cs="Arial"/>
          <w:color w:val="000000" w:themeColor="text1"/>
          <w:sz w:val="19"/>
          <w:szCs w:val="19"/>
        </w:rPr>
      </w:pPr>
      <w:r w:rsidRPr="00467AEF">
        <w:rPr>
          <w:rFonts w:ascii="Arial" w:hAnsi="Arial" w:cs="Arial"/>
          <w:color w:val="000000" w:themeColor="text1"/>
          <w:sz w:val="19"/>
          <w:szCs w:val="19"/>
        </w:rPr>
        <w:t xml:space="preserve">Hodnotiteľ posudzuje najmä informácie uvedené v častiach ŽoNFP: 5. Identifikácia projektu, 7. Popis projektu, 10.1 Aktivity projektu a očakávané merateľné ukazovatele, príloha </w:t>
      </w:r>
      <w:r w:rsidR="00E669FB" w:rsidRPr="00467AEF">
        <w:rPr>
          <w:rFonts w:ascii="Arial" w:hAnsi="Arial" w:cs="Arial"/>
          <w:color w:val="000000" w:themeColor="text1"/>
          <w:sz w:val="19"/>
          <w:szCs w:val="19"/>
        </w:rPr>
        <w:t>Projektová dokumentácia</w:t>
      </w:r>
      <w:r w:rsidRPr="00467AEF">
        <w:rPr>
          <w:rFonts w:ascii="Arial" w:hAnsi="Arial" w:cs="Arial"/>
          <w:color w:val="000000" w:themeColor="text1"/>
          <w:sz w:val="19"/>
          <w:szCs w:val="19"/>
        </w:rPr>
        <w:t>.</w:t>
      </w:r>
    </w:p>
    <w:p w14:paraId="00548B85" w14:textId="46792E47" w:rsidR="007E5C6F" w:rsidRPr="00114CD2" w:rsidRDefault="007E5C6F" w:rsidP="00F120F3">
      <w:pPr>
        <w:spacing w:before="120" w:after="120" w:line="288" w:lineRule="auto"/>
        <w:jc w:val="both"/>
        <w:rPr>
          <w:rFonts w:ascii="Arial" w:hAnsi="Arial" w:cs="Arial"/>
          <w:b/>
          <w:color w:val="000000" w:themeColor="text1"/>
          <w:sz w:val="19"/>
          <w:szCs w:val="19"/>
        </w:rPr>
      </w:pPr>
      <w:r w:rsidRPr="00114CD2">
        <w:rPr>
          <w:rFonts w:ascii="Arial" w:hAnsi="Arial" w:cs="Arial"/>
          <w:b/>
          <w:color w:val="000000" w:themeColor="text1"/>
          <w:sz w:val="19"/>
          <w:szCs w:val="19"/>
        </w:rPr>
        <w:t>Špecifický cieľ 5.1.1.</w:t>
      </w:r>
    </w:p>
    <w:p w14:paraId="63DE549D" w14:textId="77777777" w:rsidR="00B67B5F" w:rsidRPr="00114CD2" w:rsidRDefault="00B67B5F" w:rsidP="00F120F3">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Hodnotiteľ posudzuje plnenie nasledovných oblastí:</w:t>
      </w:r>
    </w:p>
    <w:p w14:paraId="6360F249" w14:textId="1C18041C" w:rsidR="00B67B5F" w:rsidRPr="00114CD2" w:rsidRDefault="00B67B5F" w:rsidP="00F120F3">
      <w:pPr>
        <w:numPr>
          <w:ilvl w:val="0"/>
          <w:numId w:val="3"/>
        </w:numPr>
        <w:spacing w:before="120" w:after="120" w:line="288" w:lineRule="auto"/>
        <w:jc w:val="both"/>
        <w:rPr>
          <w:rFonts w:ascii="Arial" w:hAnsi="Arial" w:cs="Arial"/>
          <w:b/>
          <w:bCs/>
          <w:color w:val="000000" w:themeColor="text1"/>
          <w:sz w:val="19"/>
          <w:szCs w:val="19"/>
        </w:rPr>
      </w:pPr>
      <w:r w:rsidRPr="00114CD2">
        <w:rPr>
          <w:rFonts w:ascii="Arial" w:hAnsi="Arial" w:cs="Arial"/>
          <w:b/>
          <w:bCs/>
          <w:color w:val="000000" w:themeColor="text1"/>
          <w:sz w:val="19"/>
          <w:szCs w:val="19"/>
        </w:rPr>
        <w:t xml:space="preserve">súlad projektu so špecifickým cieľom </w:t>
      </w:r>
      <w:r w:rsidR="00DF0866" w:rsidRPr="00114CD2">
        <w:rPr>
          <w:rFonts w:ascii="Arial" w:hAnsi="Arial" w:cs="Arial"/>
          <w:b/>
          <w:bCs/>
          <w:color w:val="000000" w:themeColor="text1"/>
          <w:sz w:val="19"/>
          <w:szCs w:val="19"/>
        </w:rPr>
        <w:t>5</w:t>
      </w:r>
      <w:r w:rsidRPr="00114CD2">
        <w:rPr>
          <w:rFonts w:ascii="Arial" w:hAnsi="Arial" w:cs="Arial"/>
          <w:b/>
          <w:bCs/>
          <w:color w:val="000000" w:themeColor="text1"/>
          <w:sz w:val="19"/>
          <w:szCs w:val="19"/>
        </w:rPr>
        <w:t>.1.1</w:t>
      </w:r>
    </w:p>
    <w:p w14:paraId="3E2F9A25" w14:textId="583D25D8" w:rsidR="00DF0866" w:rsidRPr="00114CD2" w:rsidRDefault="00B67B5F" w:rsidP="00DF0866">
      <w:pPr>
        <w:tabs>
          <w:tab w:val="left" w:pos="1425"/>
        </w:tabs>
        <w:jc w:val="both"/>
        <w:rPr>
          <w:rFonts w:ascii="Arial" w:hAnsi="Arial" w:cs="Arial"/>
          <w:color w:val="000000" w:themeColor="text1"/>
          <w:sz w:val="19"/>
          <w:szCs w:val="19"/>
        </w:rPr>
      </w:pPr>
      <w:r w:rsidRPr="00114CD2">
        <w:rPr>
          <w:rFonts w:ascii="Arial" w:hAnsi="Arial" w:cs="Arial"/>
          <w:color w:val="000000" w:themeColor="text1"/>
          <w:sz w:val="19"/>
          <w:szCs w:val="19"/>
        </w:rPr>
        <w:t xml:space="preserve">Hodnotí sa (áno/nie), či žiadosť o NFP prispieva k cieľom PO </w:t>
      </w:r>
      <w:r w:rsidR="00DF0866" w:rsidRPr="00114CD2">
        <w:rPr>
          <w:rFonts w:ascii="Arial" w:hAnsi="Arial" w:cs="Arial"/>
          <w:color w:val="000000" w:themeColor="text1"/>
          <w:sz w:val="19"/>
          <w:szCs w:val="19"/>
        </w:rPr>
        <w:t>5</w:t>
      </w:r>
      <w:r w:rsidRPr="00114CD2">
        <w:rPr>
          <w:rFonts w:ascii="Arial" w:hAnsi="Arial" w:cs="Arial"/>
          <w:color w:val="000000" w:themeColor="text1"/>
          <w:sz w:val="19"/>
          <w:szCs w:val="19"/>
        </w:rPr>
        <w:t xml:space="preserve"> </w:t>
      </w:r>
      <w:r w:rsidR="00DF0866" w:rsidRPr="00114CD2">
        <w:rPr>
          <w:rFonts w:ascii="Arial" w:hAnsi="Arial" w:cs="Arial"/>
          <w:color w:val="000000" w:themeColor="text1"/>
          <w:sz w:val="19"/>
          <w:szCs w:val="19"/>
        </w:rPr>
        <w:t xml:space="preserve">Miestny rozvoj vedený komunitou </w:t>
      </w:r>
      <w:r w:rsidRPr="00114CD2">
        <w:rPr>
          <w:rFonts w:ascii="Arial" w:hAnsi="Arial" w:cs="Arial"/>
          <w:color w:val="000000" w:themeColor="text1"/>
          <w:sz w:val="19"/>
          <w:szCs w:val="19"/>
        </w:rPr>
        <w:t xml:space="preserve">a je v súlade so špecifickým cieľom </w:t>
      </w:r>
      <w:r w:rsidR="00DF0866" w:rsidRPr="00114CD2">
        <w:rPr>
          <w:rFonts w:ascii="Arial" w:hAnsi="Arial" w:cs="Arial"/>
          <w:color w:val="000000" w:themeColor="text1"/>
          <w:sz w:val="19"/>
          <w:szCs w:val="19"/>
        </w:rPr>
        <w:t>5</w:t>
      </w:r>
      <w:r w:rsidRPr="00114CD2">
        <w:rPr>
          <w:rFonts w:ascii="Arial" w:hAnsi="Arial" w:cs="Arial"/>
          <w:bCs/>
          <w:color w:val="000000" w:themeColor="text1"/>
          <w:sz w:val="19"/>
          <w:szCs w:val="19"/>
        </w:rPr>
        <w:t>.1.1</w:t>
      </w:r>
      <w:r w:rsidRPr="00114CD2">
        <w:rPr>
          <w:rFonts w:ascii="Arial" w:hAnsi="Arial" w:cs="Arial"/>
          <w:color w:val="000000" w:themeColor="text1"/>
          <w:sz w:val="19"/>
          <w:szCs w:val="19"/>
        </w:rPr>
        <w:t xml:space="preserve">, ktorým je podporiť </w:t>
      </w:r>
      <w:r w:rsidR="00DF0866" w:rsidRPr="00114CD2">
        <w:rPr>
          <w:rFonts w:ascii="Arial" w:hAnsi="Arial" w:cs="Arial"/>
          <w:color w:val="000000" w:themeColor="text1"/>
          <w:sz w:val="19"/>
          <w:szCs w:val="19"/>
        </w:rPr>
        <w:t>zabezpečenie činnosti miestnych verejno-súkromných partnerstiev, inštitucionalizovaných v podobe miestnych akčných skupín (ďalej len „MAS“)</w:t>
      </w:r>
      <w:r w:rsidR="00DF0866" w:rsidRPr="00114CD2">
        <w:rPr>
          <w:rFonts w:ascii="Arial" w:hAnsi="Arial" w:cs="Arial"/>
        </w:rPr>
        <w:t xml:space="preserve"> </w:t>
      </w:r>
      <w:r w:rsidR="00DF0866" w:rsidRPr="00114CD2">
        <w:rPr>
          <w:rFonts w:ascii="Arial" w:hAnsi="Arial" w:cs="Arial"/>
          <w:color w:val="000000" w:themeColor="text1"/>
          <w:sz w:val="19"/>
          <w:szCs w:val="19"/>
        </w:rPr>
        <w:t xml:space="preserve">podporou prevádzkových nákladov. </w:t>
      </w:r>
    </w:p>
    <w:p w14:paraId="050CE268" w14:textId="37AE8BA2" w:rsidR="00971CDB" w:rsidRPr="00114CD2" w:rsidRDefault="00B67B5F" w:rsidP="00966035">
      <w:pPr>
        <w:pStyle w:val="Odsekzoznamu"/>
        <w:numPr>
          <w:ilvl w:val="0"/>
          <w:numId w:val="24"/>
        </w:numPr>
        <w:spacing w:before="120" w:after="120" w:line="288" w:lineRule="auto"/>
        <w:ind w:left="709"/>
        <w:jc w:val="both"/>
        <w:rPr>
          <w:rFonts w:ascii="Arial" w:hAnsi="Arial" w:cs="Arial"/>
          <w:color w:val="000000" w:themeColor="text1"/>
          <w:sz w:val="19"/>
          <w:szCs w:val="19"/>
          <w:lang w:val="sk-SK"/>
        </w:rPr>
      </w:pPr>
      <w:r w:rsidRPr="00114CD2">
        <w:rPr>
          <w:rFonts w:ascii="Arial" w:hAnsi="Arial" w:cs="Arial"/>
          <w:b/>
          <w:color w:val="000000" w:themeColor="text1"/>
          <w:sz w:val="19"/>
          <w:szCs w:val="19"/>
          <w:lang w:val="sk-SK"/>
        </w:rPr>
        <w:t xml:space="preserve">súlad cieľov </w:t>
      </w:r>
      <w:r w:rsidRPr="00114CD2">
        <w:rPr>
          <w:rFonts w:ascii="Arial" w:hAnsi="Arial" w:cs="Arial"/>
          <w:b/>
          <w:bCs/>
          <w:color w:val="000000" w:themeColor="text1"/>
          <w:sz w:val="19"/>
          <w:szCs w:val="19"/>
          <w:lang w:val="sk-SK"/>
        </w:rPr>
        <w:t>projektu</w:t>
      </w:r>
      <w:r w:rsidRPr="00114CD2">
        <w:rPr>
          <w:rFonts w:ascii="Arial" w:hAnsi="Arial" w:cs="Arial"/>
          <w:b/>
          <w:color w:val="000000" w:themeColor="text1"/>
          <w:sz w:val="19"/>
          <w:szCs w:val="19"/>
          <w:lang w:val="sk-SK"/>
        </w:rPr>
        <w:t xml:space="preserve"> s očakávanými výsledkami IROP </w:t>
      </w:r>
    </w:p>
    <w:p w14:paraId="6CDCC845" w14:textId="7CDB6DE7" w:rsidR="00B67B5F" w:rsidRPr="00114CD2" w:rsidRDefault="00B67B5F" w:rsidP="007E5C6F">
      <w:pPr>
        <w:tabs>
          <w:tab w:val="left" w:pos="1425"/>
        </w:tabs>
        <w:jc w:val="both"/>
        <w:rPr>
          <w:rFonts w:ascii="Arial" w:hAnsi="Arial" w:cs="Arial"/>
          <w:bCs/>
          <w:color w:val="000000" w:themeColor="text1"/>
          <w:sz w:val="19"/>
          <w:szCs w:val="19"/>
        </w:rPr>
      </w:pPr>
      <w:r w:rsidRPr="00114CD2">
        <w:rPr>
          <w:rFonts w:ascii="Arial" w:hAnsi="Arial" w:cs="Arial"/>
          <w:color w:val="000000" w:themeColor="text1"/>
          <w:sz w:val="19"/>
          <w:szCs w:val="19"/>
        </w:rPr>
        <w:t>Hodnotí sa (áno/nie), či je žiadosť  o NFP svojimi aktivitami konzistentne zameraná na dosiahnutie minimá</w:t>
      </w:r>
      <w:r w:rsidR="00971CDB" w:rsidRPr="00114CD2">
        <w:rPr>
          <w:rFonts w:ascii="Arial" w:hAnsi="Arial" w:cs="Arial"/>
          <w:color w:val="000000" w:themeColor="text1"/>
          <w:sz w:val="19"/>
          <w:szCs w:val="19"/>
        </w:rPr>
        <w:t xml:space="preserve">lne jedného z výsledkov ŠC </w:t>
      </w:r>
      <w:r w:rsidR="00DF0866" w:rsidRPr="00114CD2">
        <w:rPr>
          <w:rFonts w:ascii="Arial" w:hAnsi="Arial" w:cs="Arial"/>
          <w:color w:val="000000" w:themeColor="text1"/>
          <w:sz w:val="19"/>
          <w:szCs w:val="19"/>
        </w:rPr>
        <w:t>5</w:t>
      </w:r>
      <w:r w:rsidR="00971CDB" w:rsidRPr="00114CD2">
        <w:rPr>
          <w:rFonts w:ascii="Arial" w:hAnsi="Arial" w:cs="Arial"/>
          <w:color w:val="000000" w:themeColor="text1"/>
          <w:sz w:val="19"/>
          <w:szCs w:val="19"/>
        </w:rPr>
        <w:t xml:space="preserve">.1.1 - </w:t>
      </w:r>
      <w:r w:rsidR="007E5C6F" w:rsidRPr="00114CD2">
        <w:rPr>
          <w:rFonts w:ascii="Arial" w:hAnsi="Arial" w:cs="Arial"/>
          <w:color w:val="000000" w:themeColor="text1"/>
          <w:sz w:val="19"/>
          <w:szCs w:val="19"/>
        </w:rPr>
        <w:t xml:space="preserve">Zvýšenie zamestnanosti na miestnej úrovni podporou podnikania a inovácií, </w:t>
      </w:r>
      <w:r w:rsidRPr="00114CD2">
        <w:rPr>
          <w:rFonts w:ascii="Arial" w:hAnsi="Arial" w:cs="Arial"/>
          <w:bCs/>
          <w:color w:val="000000" w:themeColor="text1"/>
          <w:sz w:val="19"/>
          <w:szCs w:val="19"/>
        </w:rPr>
        <w:t xml:space="preserve">ktoré </w:t>
      </w:r>
      <w:r w:rsidRPr="00114CD2">
        <w:rPr>
          <w:rFonts w:ascii="Arial" w:hAnsi="Arial" w:cs="Arial"/>
          <w:color w:val="000000" w:themeColor="text1"/>
          <w:sz w:val="19"/>
          <w:szCs w:val="19"/>
        </w:rPr>
        <w:t>sú definované nasledovne: </w:t>
      </w:r>
    </w:p>
    <w:p w14:paraId="4985052B" w14:textId="77777777" w:rsidR="007E5C6F" w:rsidRPr="00114CD2" w:rsidRDefault="007E5C6F" w:rsidP="007E5C6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efektívne zabezpečenie chodu MAS, propagácia a implementácia stratégií CLLD,</w:t>
      </w:r>
    </w:p>
    <w:p w14:paraId="765C386F" w14:textId="77777777" w:rsidR="007E5C6F" w:rsidRPr="00114CD2" w:rsidRDefault="007E5C6F" w:rsidP="007E5C6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tvorba pracovných miest a hospodárskeho rastu,</w:t>
      </w:r>
    </w:p>
    <w:p w14:paraId="1009B0AC" w14:textId="0B570E9C" w:rsidR="00B67B5F" w:rsidRPr="00114CD2" w:rsidRDefault="00B67B5F" w:rsidP="00F120F3">
      <w:pPr>
        <w:numPr>
          <w:ilvl w:val="0"/>
          <w:numId w:val="4"/>
        </w:numPr>
        <w:spacing w:before="120" w:after="120" w:line="288" w:lineRule="auto"/>
        <w:jc w:val="both"/>
        <w:rPr>
          <w:rFonts w:ascii="Arial" w:hAnsi="Arial" w:cs="Arial"/>
          <w:b/>
          <w:color w:val="000000" w:themeColor="text1"/>
          <w:sz w:val="19"/>
          <w:szCs w:val="19"/>
        </w:rPr>
      </w:pPr>
      <w:r w:rsidRPr="00114CD2">
        <w:rPr>
          <w:rFonts w:ascii="Arial" w:hAnsi="Arial" w:cs="Arial"/>
          <w:b/>
          <w:bCs/>
          <w:color w:val="000000" w:themeColor="text1"/>
          <w:sz w:val="19"/>
          <w:szCs w:val="19"/>
        </w:rPr>
        <w:lastRenderedPageBreak/>
        <w:t xml:space="preserve">súlad hlavných aktivít projektu s </w:t>
      </w:r>
      <w:r w:rsidR="00971CDB" w:rsidRPr="00114CD2">
        <w:rPr>
          <w:rFonts w:ascii="Arial" w:hAnsi="Arial" w:cs="Arial"/>
          <w:b/>
          <w:bCs/>
          <w:color w:val="000000" w:themeColor="text1"/>
          <w:sz w:val="19"/>
          <w:szCs w:val="19"/>
        </w:rPr>
        <w:t>definovanými oprávnenými aktivitami</w:t>
      </w:r>
      <w:r w:rsidR="00971CDB" w:rsidRPr="00114CD2" w:rsidDel="00926CF2">
        <w:rPr>
          <w:rFonts w:ascii="Arial" w:hAnsi="Arial" w:cs="Arial"/>
          <w:b/>
          <w:bCs/>
          <w:color w:val="000000" w:themeColor="text1"/>
          <w:sz w:val="19"/>
          <w:szCs w:val="19"/>
        </w:rPr>
        <w:t xml:space="preserve"> </w:t>
      </w:r>
      <w:r w:rsidR="00971CDB" w:rsidRPr="00114CD2">
        <w:rPr>
          <w:rFonts w:ascii="Arial" w:hAnsi="Arial" w:cs="Arial"/>
          <w:b/>
          <w:bCs/>
          <w:color w:val="000000" w:themeColor="text1"/>
          <w:sz w:val="19"/>
          <w:szCs w:val="19"/>
        </w:rPr>
        <w:t>IROP</w:t>
      </w:r>
    </w:p>
    <w:p w14:paraId="5ECB6D68" w14:textId="76721012" w:rsidR="00B67B5F" w:rsidRPr="00114CD2" w:rsidRDefault="00B67B5F" w:rsidP="00F120F3">
      <w:pPr>
        <w:spacing w:before="120" w:after="120" w:line="288" w:lineRule="auto"/>
        <w:ind w:left="720"/>
        <w:jc w:val="both"/>
        <w:rPr>
          <w:rFonts w:ascii="Arial" w:hAnsi="Arial" w:cs="Arial"/>
          <w:b/>
          <w:color w:val="000000" w:themeColor="text1"/>
          <w:sz w:val="19"/>
          <w:szCs w:val="19"/>
        </w:rPr>
      </w:pPr>
      <w:r w:rsidRPr="00114CD2">
        <w:rPr>
          <w:rFonts w:ascii="Arial" w:hAnsi="Arial" w:cs="Arial"/>
          <w:color w:val="000000" w:themeColor="text1"/>
          <w:sz w:val="19"/>
          <w:szCs w:val="19"/>
        </w:rPr>
        <w:t xml:space="preserve">Hodnotí sa (áno/nie), či je žiadosť o NFP </w:t>
      </w:r>
      <w:r w:rsidR="00971CDB" w:rsidRPr="00114CD2">
        <w:rPr>
          <w:rFonts w:ascii="Arial" w:hAnsi="Arial" w:cs="Arial"/>
          <w:color w:val="000000" w:themeColor="text1"/>
          <w:sz w:val="19"/>
          <w:szCs w:val="19"/>
        </w:rPr>
        <w:t xml:space="preserve">v súlade s definovanými oprávnenými aktivitami IROP (pri zachovaní podmienok výzvy ohľadom realizácie jednotlivých aktivít) </w:t>
      </w:r>
      <w:r w:rsidRPr="00114CD2">
        <w:rPr>
          <w:rFonts w:ascii="Arial" w:hAnsi="Arial" w:cs="Arial"/>
          <w:color w:val="000000" w:themeColor="text1"/>
          <w:sz w:val="19"/>
          <w:szCs w:val="19"/>
        </w:rPr>
        <w:t>:</w:t>
      </w:r>
    </w:p>
    <w:p w14:paraId="26A51FDD" w14:textId="77777777" w:rsidR="007E5C6F" w:rsidRPr="00114CD2" w:rsidRDefault="007E5C6F" w:rsidP="007E5C6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financovanie prevádzkových nákladov MAS spojených s riadením uskutočňovania stratégií CLLD:</w:t>
      </w:r>
    </w:p>
    <w:p w14:paraId="27C41B0F" w14:textId="77777777" w:rsidR="007E5C6F" w:rsidRPr="00114CD2" w:rsidRDefault="007E5C6F" w:rsidP="007E5C6F">
      <w:pPr>
        <w:pStyle w:val="Odsekzoznamu"/>
        <w:numPr>
          <w:ilvl w:val="1"/>
          <w:numId w:val="22"/>
        </w:numPr>
        <w:spacing w:before="120" w:after="120" w:line="288" w:lineRule="auto"/>
        <w:ind w:left="1701" w:hanging="283"/>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personálne a administratívne náklady MAS (prevádzkové, osobné, poistenie),</w:t>
      </w:r>
    </w:p>
    <w:p w14:paraId="294EC3A6" w14:textId="77777777" w:rsidR="007E5C6F" w:rsidRPr="00114CD2" w:rsidRDefault="007E5C6F" w:rsidP="007E5C6F">
      <w:pPr>
        <w:pStyle w:val="Odsekzoznamu"/>
        <w:numPr>
          <w:ilvl w:val="1"/>
          <w:numId w:val="22"/>
        </w:numPr>
        <w:spacing w:before="120" w:after="120" w:line="288" w:lineRule="auto"/>
        <w:ind w:left="1701" w:hanging="283"/>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vzdelávanie zamestnancov a členov MAS (školenia, konferencie, semináre, workshopy a pod., okrem školení pre predkladateľov projektov), ktorí sa podieľajú na príprave a vykonávaní stratégie CLLD.</w:t>
      </w:r>
    </w:p>
    <w:p w14:paraId="4DB48FCB" w14:textId="77777777" w:rsidR="007E5C6F" w:rsidRPr="00114CD2" w:rsidRDefault="007E5C6F" w:rsidP="007E5C6F">
      <w:pPr>
        <w:pStyle w:val="Odsekzoznamu"/>
        <w:numPr>
          <w:ilvl w:val="1"/>
          <w:numId w:val="22"/>
        </w:numPr>
        <w:spacing w:before="120" w:after="120" w:line="288" w:lineRule="auto"/>
        <w:ind w:left="1701" w:hanging="283"/>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náklady na publicitu a sieťovanie: účasť zamestnancov a členov MAS na stretnutiach s inými MAS, vrátane zasadaní národných a európskych sietí, ako aj poplatky za členstvo v regionálnych, národných alebo európskych sieťach MAS,</w:t>
      </w:r>
    </w:p>
    <w:p w14:paraId="22FD4C71" w14:textId="77777777" w:rsidR="007E5C6F" w:rsidRPr="00114CD2" w:rsidRDefault="007E5C6F" w:rsidP="007E5C6F">
      <w:pPr>
        <w:pStyle w:val="Odsekzoznamu"/>
        <w:numPr>
          <w:ilvl w:val="1"/>
          <w:numId w:val="22"/>
        </w:numPr>
        <w:spacing w:before="120" w:after="120" w:line="288" w:lineRule="auto"/>
        <w:ind w:left="1701" w:hanging="283"/>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finančné náklady (napr. bankové poplatky),</w:t>
      </w:r>
    </w:p>
    <w:p w14:paraId="6A6A61E4" w14:textId="77777777" w:rsidR="007E5C6F" w:rsidRPr="00114CD2" w:rsidRDefault="007E5C6F" w:rsidP="007E5C6F">
      <w:pPr>
        <w:pStyle w:val="Odsekzoznamu"/>
        <w:numPr>
          <w:ilvl w:val="1"/>
          <w:numId w:val="22"/>
        </w:numPr>
        <w:spacing w:after="120" w:line="288" w:lineRule="auto"/>
        <w:ind w:left="1702" w:hanging="284"/>
        <w:contextualSpacing w:val="0"/>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náklady vynaložené na monitorovanie, hodnotenie a aktualizáciu stratégií CLLD (na úrovni MAS),</w:t>
      </w:r>
    </w:p>
    <w:p w14:paraId="2CD63498" w14:textId="53164C35" w:rsidR="00B67B5F" w:rsidRPr="00114CD2" w:rsidRDefault="00B67B5F" w:rsidP="00F120F3">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 xml:space="preserve">Hodnotiteľ svoju odpoveď zdôvodní v hodnotiacom hárku odborného hodnotenia v časti </w:t>
      </w:r>
      <w:r w:rsidRPr="00114CD2">
        <w:rPr>
          <w:rFonts w:ascii="Arial" w:eastAsiaTheme="majorEastAsia" w:hAnsi="Arial" w:cs="Arial"/>
          <w:color w:val="000000" w:themeColor="text1"/>
          <w:sz w:val="19"/>
          <w:szCs w:val="19"/>
          <w:lang w:bidi="en-US"/>
        </w:rPr>
        <w:t>Komentár</w:t>
      </w:r>
      <w:r w:rsidRPr="00114CD2">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594"/>
        <w:gridCol w:w="14398"/>
      </w:tblGrid>
      <w:tr w:rsidR="006B000A" w:rsidRPr="00114CD2" w14:paraId="017A8061" w14:textId="77777777" w:rsidTr="00973C38">
        <w:trPr>
          <w:trHeight w:val="494"/>
        </w:trPr>
        <w:tc>
          <w:tcPr>
            <w:tcW w:w="59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DB7B01" w14:textId="77777777" w:rsidR="006B000A" w:rsidRPr="00114CD2" w:rsidRDefault="006B000A" w:rsidP="008836B7">
            <w:pPr>
              <w:widowControl w:val="0"/>
              <w:spacing w:line="288" w:lineRule="auto"/>
              <w:ind w:right="2"/>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2.</w:t>
            </w:r>
          </w:p>
        </w:tc>
        <w:tc>
          <w:tcPr>
            <w:tcW w:w="143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0AA577" w14:textId="77777777" w:rsidR="006B000A" w:rsidRPr="00114CD2" w:rsidRDefault="006B000A" w:rsidP="008836B7">
            <w:pPr>
              <w:spacing w:line="288" w:lineRule="auto"/>
              <w:rPr>
                <w:rFonts w:ascii="Arial" w:eastAsia="Helvetica" w:hAnsi="Arial" w:cs="Arial"/>
                <w:color w:val="000000" w:themeColor="text1"/>
                <w:sz w:val="19"/>
                <w:szCs w:val="19"/>
              </w:rPr>
            </w:pPr>
            <w:r w:rsidRPr="00114CD2">
              <w:rPr>
                <w:rFonts w:ascii="Arial" w:hAnsi="Arial" w:cs="Arial"/>
                <w:b/>
                <w:bCs/>
                <w:color w:val="000000" w:themeColor="text1"/>
                <w:sz w:val="19"/>
                <w:szCs w:val="19"/>
              </w:rPr>
              <w:t>Navrhovaný spôsob realizácie projektu</w:t>
            </w:r>
          </w:p>
        </w:tc>
      </w:tr>
    </w:tbl>
    <w:p w14:paraId="55BA3E33" w14:textId="77777777" w:rsidR="00BE2F8F" w:rsidRPr="00114CD2" w:rsidRDefault="00BE2F8F" w:rsidP="001C495C">
      <w:pPr>
        <w:spacing w:after="0"/>
      </w:pPr>
    </w:p>
    <w:tbl>
      <w:tblPr>
        <w:tblStyle w:val="TableGrid4"/>
        <w:tblW w:w="14992" w:type="dxa"/>
        <w:tblLook w:val="04A0" w:firstRow="1" w:lastRow="0" w:firstColumn="1" w:lastColumn="0" w:noHBand="0" w:noVBand="1"/>
      </w:tblPr>
      <w:tblGrid>
        <w:gridCol w:w="604"/>
        <w:gridCol w:w="2339"/>
        <w:gridCol w:w="2835"/>
        <w:gridCol w:w="1388"/>
        <w:gridCol w:w="1557"/>
        <w:gridCol w:w="6269"/>
      </w:tblGrid>
      <w:tr w:rsidR="00D60222" w:rsidRPr="00114CD2" w14:paraId="7E1A3250" w14:textId="77777777" w:rsidTr="00F61F44">
        <w:trPr>
          <w:trHeight w:val="530"/>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797D69" w14:textId="77777777" w:rsidR="00C32A36" w:rsidRPr="00114CD2" w:rsidRDefault="00C32A36"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P.č.</w:t>
            </w:r>
          </w:p>
        </w:tc>
        <w:tc>
          <w:tcPr>
            <w:tcW w:w="23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CE13D" w14:textId="77777777" w:rsidR="00C32A36" w:rsidRPr="00114CD2" w:rsidRDefault="00C32A36"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Kritérium</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E9AE90" w14:textId="77777777" w:rsidR="00C32A36" w:rsidRPr="00114CD2"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DA9623" w14:textId="77777777" w:rsidR="00C32A36" w:rsidRPr="00114CD2" w:rsidRDefault="00C32A36" w:rsidP="008D09BD">
            <w:pPr>
              <w:widowControl w:val="0"/>
              <w:spacing w:line="288" w:lineRule="auto"/>
              <w:ind w:left="143" w:hanging="143"/>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BEB607" w14:textId="77777777" w:rsidR="00C32A36" w:rsidRPr="00114CD2"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Hodnotenie</w:t>
            </w:r>
          </w:p>
        </w:tc>
        <w:tc>
          <w:tcPr>
            <w:tcW w:w="626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9E104" w14:textId="77777777" w:rsidR="00C32A36" w:rsidRPr="00114CD2"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Spôsob aplikácie hodnotiaceho kritéria</w:t>
            </w:r>
          </w:p>
        </w:tc>
      </w:tr>
      <w:tr w:rsidR="001745B4" w:rsidRPr="00114CD2" w14:paraId="1CAE81EA" w14:textId="77777777" w:rsidTr="00F61F44">
        <w:trPr>
          <w:trHeight w:val="913"/>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539BBAEA" w14:textId="77777777" w:rsidR="001745B4" w:rsidRPr="00114CD2" w:rsidRDefault="001745B4"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2.1</w:t>
            </w:r>
          </w:p>
        </w:tc>
        <w:tc>
          <w:tcPr>
            <w:tcW w:w="2339" w:type="dxa"/>
            <w:vMerge w:val="restart"/>
            <w:tcBorders>
              <w:top w:val="single" w:sz="4" w:space="0" w:color="auto"/>
              <w:left w:val="single" w:sz="4" w:space="0" w:color="auto"/>
              <w:bottom w:val="single" w:sz="4" w:space="0" w:color="auto"/>
              <w:right w:val="single" w:sz="4" w:space="0" w:color="auto"/>
            </w:tcBorders>
            <w:vAlign w:val="center"/>
            <w:hideMark/>
          </w:tcPr>
          <w:p w14:paraId="2797B921" w14:textId="77777777" w:rsidR="00F61F44" w:rsidRPr="00F61F44" w:rsidRDefault="00F61F44" w:rsidP="00F61F44">
            <w:pPr>
              <w:spacing w:line="288" w:lineRule="auto"/>
              <w:jc w:val="both"/>
              <w:rPr>
                <w:rFonts w:ascii="Arial" w:eastAsia="Helvetica" w:hAnsi="Arial" w:cs="Arial"/>
                <w:color w:val="000000" w:themeColor="text1"/>
                <w:sz w:val="19"/>
                <w:szCs w:val="19"/>
              </w:rPr>
            </w:pPr>
            <w:r w:rsidRPr="00F61F44">
              <w:rPr>
                <w:rFonts w:ascii="Arial" w:eastAsia="Helvetica" w:hAnsi="Arial" w:cs="Arial"/>
                <w:color w:val="000000" w:themeColor="text1"/>
                <w:sz w:val="19"/>
                <w:szCs w:val="19"/>
              </w:rPr>
              <w:t>Vhodnosť a prepojenosť navrhovaných aktivít projektu vo vzťahu k východiskovej situácii a k stanoveným cieľom projektu</w:t>
            </w:r>
          </w:p>
          <w:p w14:paraId="185E8D43" w14:textId="682231B2" w:rsidR="001745B4" w:rsidRPr="00F61F44" w:rsidRDefault="001745B4" w:rsidP="00F61F44">
            <w:pPr>
              <w:spacing w:line="288" w:lineRule="auto"/>
              <w:jc w:val="both"/>
              <w:rPr>
                <w:rFonts w:ascii="Arial" w:eastAsia="Helvetica" w:hAnsi="Arial" w:cs="Arial"/>
                <w:color w:val="000000" w:themeColor="text1"/>
                <w:sz w:val="19"/>
                <w:szCs w:val="19"/>
              </w:rPr>
            </w:pP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2E09F1E6" w14:textId="77777777" w:rsidR="00F61F44" w:rsidRPr="00F61F44" w:rsidRDefault="00F61F44" w:rsidP="00F61F44">
            <w:pPr>
              <w:spacing w:line="288" w:lineRule="auto"/>
              <w:jc w:val="both"/>
              <w:rPr>
                <w:rFonts w:ascii="Arial" w:eastAsia="Helvetica" w:hAnsi="Arial" w:cs="Arial"/>
                <w:color w:val="000000" w:themeColor="text1"/>
                <w:sz w:val="19"/>
                <w:szCs w:val="19"/>
              </w:rPr>
            </w:pPr>
          </w:p>
          <w:tbl>
            <w:tblPr>
              <w:tblW w:w="0" w:type="auto"/>
              <w:tblBorders>
                <w:top w:val="nil"/>
                <w:left w:val="nil"/>
                <w:bottom w:val="nil"/>
                <w:right w:val="nil"/>
              </w:tblBorders>
              <w:tblLook w:val="0000" w:firstRow="0" w:lastRow="0" w:firstColumn="0" w:lastColumn="0" w:noHBand="0" w:noVBand="0"/>
            </w:tblPr>
            <w:tblGrid>
              <w:gridCol w:w="2619"/>
            </w:tblGrid>
            <w:tr w:rsidR="00F61F44" w:rsidRPr="00F61F44" w14:paraId="4AA6760A" w14:textId="77777777">
              <w:trPr>
                <w:trHeight w:val="416"/>
              </w:trPr>
              <w:tc>
                <w:tcPr>
                  <w:tcW w:w="0" w:type="auto"/>
                </w:tcPr>
                <w:p w14:paraId="4E91CE5C" w14:textId="77777777" w:rsidR="00F61F44" w:rsidRPr="00F61F44" w:rsidRDefault="00F61F44" w:rsidP="00F61F44">
                  <w:pPr>
                    <w:spacing w:after="0" w:line="288" w:lineRule="auto"/>
                    <w:jc w:val="both"/>
                    <w:rPr>
                      <w:rFonts w:ascii="Arial" w:eastAsia="Helvetica" w:hAnsi="Arial" w:cs="Arial"/>
                      <w:color w:val="000000" w:themeColor="text1"/>
                      <w:sz w:val="19"/>
                      <w:szCs w:val="19"/>
                    </w:rPr>
                  </w:pPr>
                  <w:r w:rsidRPr="00F61F44">
                    <w:rPr>
                      <w:rFonts w:ascii="Arial" w:eastAsia="Helvetica" w:hAnsi="Arial" w:cs="Arial"/>
                      <w:color w:val="000000" w:themeColor="text1"/>
                      <w:sz w:val="19"/>
                      <w:szCs w:val="19"/>
                    </w:rPr>
                    <w:t xml:space="preserve"> Posudzuje sa vnútorná logika projektu, t.j. či sú aktivity projektu zvolené na základe východiskovej situácie, či sú zrozumiteľne definované a či zabezpečujú dosiahnutie plánovaných cieľov projektu. </w:t>
                  </w:r>
                </w:p>
              </w:tc>
            </w:tr>
          </w:tbl>
          <w:p w14:paraId="7E5DF1A4" w14:textId="62673FDD" w:rsidR="001745B4" w:rsidRPr="00F61F44" w:rsidRDefault="001745B4" w:rsidP="00F61F44">
            <w:pPr>
              <w:spacing w:line="288" w:lineRule="auto"/>
              <w:jc w:val="both"/>
              <w:rPr>
                <w:rFonts w:ascii="Arial" w:eastAsia="Helvetica" w:hAnsi="Arial" w:cs="Arial"/>
                <w:color w:val="000000" w:themeColor="text1"/>
                <w:sz w:val="19"/>
                <w:szCs w:val="19"/>
              </w:rPr>
            </w:pPr>
          </w:p>
        </w:tc>
        <w:tc>
          <w:tcPr>
            <w:tcW w:w="1388" w:type="dxa"/>
            <w:vMerge w:val="restart"/>
            <w:tcBorders>
              <w:top w:val="single" w:sz="4" w:space="0" w:color="auto"/>
              <w:left w:val="single" w:sz="4" w:space="0" w:color="auto"/>
              <w:bottom w:val="single" w:sz="4" w:space="0" w:color="auto"/>
              <w:right w:val="single" w:sz="4" w:space="0" w:color="auto"/>
            </w:tcBorders>
            <w:vAlign w:val="center"/>
            <w:hideMark/>
          </w:tcPr>
          <w:p w14:paraId="6EC81997" w14:textId="77823A7B" w:rsidR="001745B4" w:rsidRPr="00114CD2" w:rsidRDefault="001745B4"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DC07013" w14:textId="77777777" w:rsidR="001745B4" w:rsidRPr="00114CD2" w:rsidRDefault="001745B4" w:rsidP="0021224E">
            <w:pPr>
              <w:widowControl w:val="0"/>
              <w:spacing w:line="288" w:lineRule="auto"/>
              <w:jc w:val="center"/>
              <w:rPr>
                <w:rFonts w:ascii="Arial" w:eastAsia="Helvetica" w:hAnsi="Arial" w:cs="Arial"/>
                <w:color w:val="000000" w:themeColor="text1"/>
                <w:sz w:val="19"/>
                <w:szCs w:val="19"/>
                <w:u w:color="000000"/>
              </w:rPr>
            </w:pPr>
            <w:r w:rsidRPr="00114CD2">
              <w:rPr>
                <w:rFonts w:ascii="Arial" w:eastAsia="Helvetica" w:hAnsi="Arial" w:cs="Arial"/>
                <w:color w:val="000000" w:themeColor="text1"/>
                <w:sz w:val="19"/>
                <w:szCs w:val="19"/>
                <w:u w:color="000000"/>
              </w:rPr>
              <w:t>áno</w:t>
            </w:r>
          </w:p>
          <w:p w14:paraId="0D8A97A4" w14:textId="5A0A71E6" w:rsidR="001745B4" w:rsidRPr="00114CD2" w:rsidRDefault="001745B4" w:rsidP="001C495C">
            <w:pPr>
              <w:spacing w:line="288" w:lineRule="auto"/>
              <w:jc w:val="center"/>
              <w:rPr>
                <w:rFonts w:ascii="Arial" w:hAnsi="Arial" w:cs="Arial"/>
                <w:color w:val="000000" w:themeColor="text1"/>
                <w:sz w:val="19"/>
                <w:szCs w:val="19"/>
              </w:rPr>
            </w:pPr>
          </w:p>
        </w:tc>
        <w:tc>
          <w:tcPr>
            <w:tcW w:w="6269"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6053"/>
            </w:tblGrid>
            <w:tr w:rsidR="00F61F44" w:rsidRPr="00F61F44" w14:paraId="365E08EE" w14:textId="77777777" w:rsidTr="00F61F44">
              <w:trPr>
                <w:trHeight w:val="307"/>
              </w:trPr>
              <w:tc>
                <w:tcPr>
                  <w:tcW w:w="6302" w:type="dxa"/>
                </w:tcPr>
                <w:p w14:paraId="3B3D366F" w14:textId="50896CAD" w:rsidR="00F61F44" w:rsidRPr="00F61F44" w:rsidRDefault="00F61F44" w:rsidP="00F61F44">
                  <w:pPr>
                    <w:spacing w:after="0" w:line="288" w:lineRule="auto"/>
                    <w:jc w:val="both"/>
                    <w:rPr>
                      <w:rFonts w:ascii="Arial" w:hAnsi="Arial" w:cs="Arial"/>
                      <w:color w:val="000000"/>
                      <w:sz w:val="19"/>
                      <w:szCs w:val="19"/>
                    </w:rPr>
                  </w:pPr>
                  <w:r w:rsidRPr="00F61F44">
                    <w:rPr>
                      <w:rFonts w:ascii="Arial" w:eastAsia="Helvetica" w:hAnsi="Arial" w:cs="Arial"/>
                      <w:color w:val="000000" w:themeColor="text1"/>
                      <w:sz w:val="19"/>
                      <w:szCs w:val="19"/>
                    </w:rPr>
                    <w:t>Všetky hlavné aktivity projektu sú odôvodnené z pohľadu východiskovej situácie, sú zrozumiteľne definované a ich realizáciou sa dosiahnu plánované ciele projektu.</w:t>
                  </w:r>
                  <w:r w:rsidRPr="00F61F44">
                    <w:rPr>
                      <w:rFonts w:ascii="Arial" w:hAnsi="Arial" w:cs="Arial"/>
                      <w:color w:val="000000"/>
                      <w:sz w:val="19"/>
                      <w:szCs w:val="19"/>
                    </w:rPr>
                    <w:t xml:space="preserve"> </w:t>
                  </w:r>
                </w:p>
              </w:tc>
            </w:tr>
          </w:tbl>
          <w:p w14:paraId="18E823B4" w14:textId="272386F4" w:rsidR="001745B4" w:rsidRPr="00114CD2" w:rsidRDefault="001745B4" w:rsidP="00FF2558">
            <w:pPr>
              <w:spacing w:line="288" w:lineRule="auto"/>
              <w:jc w:val="both"/>
              <w:rPr>
                <w:rFonts w:ascii="Arial" w:eastAsia="Helvetica" w:hAnsi="Arial" w:cs="Arial"/>
                <w:color w:val="000000" w:themeColor="text1"/>
                <w:sz w:val="19"/>
                <w:szCs w:val="19"/>
              </w:rPr>
            </w:pPr>
          </w:p>
        </w:tc>
      </w:tr>
      <w:tr w:rsidR="001745B4" w:rsidRPr="00114CD2" w14:paraId="22DF6D85" w14:textId="77777777" w:rsidTr="00F61F44">
        <w:trPr>
          <w:trHeight w:val="1293"/>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DBAB975" w14:textId="77777777" w:rsidR="001745B4" w:rsidRPr="00114CD2" w:rsidRDefault="001745B4" w:rsidP="003272C6">
            <w:pPr>
              <w:spacing w:line="288" w:lineRule="auto"/>
              <w:jc w:val="center"/>
              <w:rPr>
                <w:rFonts w:ascii="Arial" w:eastAsiaTheme="minorHAnsi" w:hAnsi="Arial" w:cs="Arial"/>
                <w:color w:val="000000" w:themeColor="text1"/>
                <w:sz w:val="19"/>
                <w:szCs w:val="19"/>
              </w:rPr>
            </w:pPr>
          </w:p>
        </w:tc>
        <w:tc>
          <w:tcPr>
            <w:tcW w:w="2339" w:type="dxa"/>
            <w:vMerge/>
            <w:tcBorders>
              <w:top w:val="single" w:sz="4" w:space="0" w:color="auto"/>
              <w:left w:val="single" w:sz="4" w:space="0" w:color="auto"/>
              <w:bottom w:val="single" w:sz="4" w:space="0" w:color="auto"/>
              <w:right w:val="single" w:sz="4" w:space="0" w:color="auto"/>
            </w:tcBorders>
            <w:vAlign w:val="center"/>
            <w:hideMark/>
          </w:tcPr>
          <w:p w14:paraId="2F69BA56" w14:textId="77777777" w:rsidR="001745B4" w:rsidRPr="00114CD2" w:rsidRDefault="001745B4" w:rsidP="003272C6">
            <w:pPr>
              <w:spacing w:line="288" w:lineRule="auto"/>
              <w:rPr>
                <w:rFonts w:ascii="Arial" w:eastAsiaTheme="minorHAnsi" w:hAnsi="Arial" w:cs="Arial"/>
                <w:color w:val="000000" w:themeColor="text1"/>
                <w:sz w:val="19"/>
                <w:szCs w:val="19"/>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061E4066" w14:textId="77777777" w:rsidR="001745B4" w:rsidRPr="00114CD2" w:rsidRDefault="001745B4" w:rsidP="003272C6">
            <w:pPr>
              <w:spacing w:line="288" w:lineRule="auto"/>
              <w:rPr>
                <w:rFonts w:ascii="Arial" w:eastAsiaTheme="minorHAnsi"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519943A6" w14:textId="77777777" w:rsidR="001745B4" w:rsidRPr="00114CD2" w:rsidRDefault="001745B4" w:rsidP="003272C6">
            <w:pPr>
              <w:spacing w:line="288" w:lineRule="auto"/>
              <w:jc w:val="center"/>
              <w:rPr>
                <w:rFonts w:ascii="Arial" w:eastAsiaTheme="minorHAnsi"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7FC512CA" w14:textId="06D3D960" w:rsidR="001745B4" w:rsidRPr="00114CD2" w:rsidRDefault="001745B4" w:rsidP="003272C6">
            <w:pPr>
              <w:spacing w:line="288" w:lineRule="auto"/>
              <w:jc w:val="center"/>
              <w:rPr>
                <w:rFonts w:ascii="Arial" w:eastAsiaTheme="minorHAnsi" w:hAnsi="Arial" w:cs="Arial"/>
                <w:color w:val="000000" w:themeColor="text1"/>
                <w:sz w:val="19"/>
                <w:szCs w:val="19"/>
              </w:rPr>
            </w:pPr>
            <w:r w:rsidRPr="00114CD2">
              <w:rPr>
                <w:rFonts w:ascii="Arial" w:eastAsia="Helvetica" w:hAnsi="Arial" w:cs="Arial"/>
                <w:color w:val="000000" w:themeColor="text1"/>
                <w:sz w:val="19"/>
                <w:szCs w:val="19"/>
                <w:u w:color="000000"/>
              </w:rPr>
              <w:t>nie</w:t>
            </w:r>
          </w:p>
        </w:tc>
        <w:tc>
          <w:tcPr>
            <w:tcW w:w="6269"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6053"/>
            </w:tblGrid>
            <w:tr w:rsidR="00F61F44" w:rsidRPr="00F61F44" w14:paraId="6A532F41" w14:textId="77777777">
              <w:trPr>
                <w:trHeight w:val="634"/>
              </w:trPr>
              <w:tc>
                <w:tcPr>
                  <w:tcW w:w="0" w:type="auto"/>
                </w:tcPr>
                <w:p w14:paraId="30272F6D" w14:textId="1448B578" w:rsidR="00F61F44" w:rsidRPr="00F61F44" w:rsidRDefault="00F61F44" w:rsidP="00F61F44">
                  <w:pPr>
                    <w:spacing w:after="0" w:line="288" w:lineRule="auto"/>
                    <w:jc w:val="both"/>
                    <w:rPr>
                      <w:rFonts w:ascii="Arial" w:eastAsia="Helvetica" w:hAnsi="Arial" w:cs="Arial"/>
                      <w:color w:val="000000" w:themeColor="text1"/>
                      <w:sz w:val="19"/>
                      <w:szCs w:val="19"/>
                    </w:rPr>
                  </w:pPr>
                  <w:r w:rsidRPr="00F61F44">
                    <w:rPr>
                      <w:rFonts w:ascii="Arial" w:eastAsia="Helvetica" w:hAnsi="Arial" w:cs="Arial"/>
                      <w:color w:val="000000" w:themeColor="text1"/>
                      <w:sz w:val="19"/>
                      <w:szCs w:val="19"/>
                    </w:rPr>
                    <w:t xml:space="preserve">Minimálne jedna z hlavných aktivít projektu nie je odôvodnená z pohľadu východiskovej situácie a potrieb žiadateľa, nie je potrebná/neprispieva k dosahovaniu plánovaných cieľov projektu, resp. projekt neobsahuje aktivity, ktoré sú nevyhnutné pre jeho realizáciu. Zistené nedostatky sú závažného charakteru. </w:t>
                  </w:r>
                </w:p>
              </w:tc>
            </w:tr>
          </w:tbl>
          <w:p w14:paraId="466EC745" w14:textId="7E3C91AA" w:rsidR="001745B4" w:rsidRPr="00114CD2" w:rsidRDefault="001745B4" w:rsidP="00FF2558">
            <w:pPr>
              <w:spacing w:line="288" w:lineRule="auto"/>
              <w:jc w:val="both"/>
              <w:rPr>
                <w:rFonts w:ascii="Arial" w:eastAsia="Helvetica" w:hAnsi="Arial" w:cs="Arial"/>
                <w:color w:val="000000" w:themeColor="text1"/>
                <w:sz w:val="19"/>
                <w:szCs w:val="19"/>
              </w:rPr>
            </w:pPr>
          </w:p>
        </w:tc>
      </w:tr>
    </w:tbl>
    <w:p w14:paraId="162CC5E6" w14:textId="2CED3F29" w:rsidR="00F9493A" w:rsidRPr="00114CD2" w:rsidRDefault="00F9493A" w:rsidP="00973C38">
      <w:pPr>
        <w:spacing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Hodnotiteľ posudzuje najmä informácie uvedené v</w:t>
      </w:r>
      <w:r w:rsidR="00E84937" w:rsidRPr="00114CD2">
        <w:rPr>
          <w:rFonts w:ascii="Arial" w:hAnsi="Arial" w:cs="Arial"/>
          <w:color w:val="000000" w:themeColor="text1"/>
          <w:sz w:val="19"/>
          <w:szCs w:val="19"/>
        </w:rPr>
        <w:t> </w:t>
      </w:r>
      <w:r w:rsidRPr="00114CD2">
        <w:rPr>
          <w:rFonts w:ascii="Arial" w:hAnsi="Arial" w:cs="Arial"/>
          <w:color w:val="000000" w:themeColor="text1"/>
          <w:sz w:val="19"/>
          <w:szCs w:val="19"/>
        </w:rPr>
        <w:t>častiach</w:t>
      </w:r>
      <w:r w:rsidR="00E84937" w:rsidRPr="00114CD2">
        <w:rPr>
          <w:rFonts w:ascii="Arial" w:hAnsi="Arial" w:cs="Arial"/>
          <w:color w:val="000000" w:themeColor="text1"/>
          <w:sz w:val="19"/>
          <w:szCs w:val="19"/>
        </w:rPr>
        <w:t xml:space="preserve"> ŽoNFP</w:t>
      </w:r>
      <w:r w:rsidRPr="00114CD2">
        <w:rPr>
          <w:rFonts w:ascii="Arial" w:hAnsi="Arial" w:cs="Arial"/>
          <w:color w:val="000000" w:themeColor="text1"/>
          <w:sz w:val="19"/>
          <w:szCs w:val="19"/>
        </w:rPr>
        <w:t>: 7. Popis projektu, 10.1 Aktivity projektu a očakávané merateľné ukazovatele, 10.2. Prehľad merateľných ukazovateľov projektu.</w:t>
      </w:r>
    </w:p>
    <w:p w14:paraId="061B658A" w14:textId="77777777" w:rsidR="00F61F44" w:rsidRPr="00152E2E" w:rsidRDefault="00F61F44" w:rsidP="00F61F44">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41300A0" w14:textId="77777777" w:rsidR="00F61F44" w:rsidRPr="00152E2E" w:rsidRDefault="00F61F44" w:rsidP="00F61F44">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navrhované aktivity projektu sú dostatočne odôvodnené a vychádzajú z definovaných potrieb žiadateľa, </w:t>
      </w:r>
    </w:p>
    <w:p w14:paraId="480BF260" w14:textId="77777777" w:rsidR="00F61F44" w:rsidRPr="00152E2E" w:rsidRDefault="00F61F44" w:rsidP="00F61F44">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všetky aktivity smerujú k napĺňaniu cieľov projektu,</w:t>
      </w:r>
    </w:p>
    <w:p w14:paraId="0D5E2BE3" w14:textId="77777777" w:rsidR="00F61F44" w:rsidRPr="00152E2E" w:rsidRDefault="00F61F44" w:rsidP="00F61F44">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6F4577FC" w14:textId="41626564" w:rsidR="001745B4" w:rsidRPr="00114CD2" w:rsidRDefault="001745B4" w:rsidP="00465230">
      <w:pPr>
        <w:spacing w:before="120" w:after="120" w:line="288" w:lineRule="auto"/>
        <w:jc w:val="both"/>
        <w:rPr>
          <w:rFonts w:ascii="Arial" w:eastAsia="Helvetica" w:hAnsi="Arial" w:cs="Arial"/>
          <w:color w:val="000000" w:themeColor="text1"/>
          <w:sz w:val="19"/>
          <w:szCs w:val="19"/>
        </w:rPr>
      </w:pPr>
      <w:r w:rsidRPr="00114CD2">
        <w:rPr>
          <w:rFonts w:ascii="Arial" w:hAnsi="Arial" w:cs="Arial"/>
          <w:color w:val="000000" w:themeColor="text1"/>
          <w:sz w:val="19"/>
          <w:szCs w:val="19"/>
        </w:rPr>
        <w:lastRenderedPageBreak/>
        <w:t>Hodnotiteľ posúdi</w:t>
      </w:r>
      <w:r w:rsidR="00465230" w:rsidRPr="00114CD2">
        <w:rPr>
          <w:rFonts w:ascii="Arial" w:hAnsi="Arial" w:cs="Arial"/>
          <w:color w:val="000000" w:themeColor="text1"/>
          <w:sz w:val="19"/>
          <w:szCs w:val="19"/>
        </w:rPr>
        <w:t xml:space="preserve">, </w:t>
      </w:r>
      <w:r w:rsidRPr="00114CD2">
        <w:rPr>
          <w:rFonts w:ascii="Arial" w:hAnsi="Arial" w:cs="Arial"/>
          <w:color w:val="000000" w:themeColor="text1"/>
          <w:sz w:val="19"/>
          <w:szCs w:val="19"/>
        </w:rPr>
        <w:t>či v</w:t>
      </w:r>
      <w:r w:rsidRPr="00114CD2">
        <w:rPr>
          <w:rFonts w:ascii="Arial" w:eastAsia="Helvetica" w:hAnsi="Arial" w:cs="Arial"/>
          <w:color w:val="000000" w:themeColor="text1"/>
          <w:sz w:val="19"/>
          <w:szCs w:val="19"/>
        </w:rPr>
        <w:t>šetky definované opatrenia sú zvolené na základe potrieb vyplývajúcich z východiskovej situácie</w:t>
      </w:r>
      <w:r w:rsidR="00F61F44">
        <w:rPr>
          <w:rFonts w:ascii="Arial" w:eastAsia="Helvetica" w:hAnsi="Arial" w:cs="Arial"/>
          <w:color w:val="000000" w:themeColor="text1"/>
          <w:sz w:val="19"/>
          <w:szCs w:val="19"/>
        </w:rPr>
        <w:t>,</w:t>
      </w:r>
      <w:r w:rsidRPr="00114CD2">
        <w:rPr>
          <w:rFonts w:ascii="Arial" w:eastAsia="Helvetica" w:hAnsi="Arial" w:cs="Arial"/>
          <w:color w:val="000000" w:themeColor="text1"/>
          <w:sz w:val="19"/>
          <w:szCs w:val="19"/>
        </w:rPr>
        <w:t xml:space="preserve"> sú zrozumiteľne definované, odôvodnené a ich realizáciou sa dosiahnu plánované ciele projektu.</w:t>
      </w:r>
      <w:r w:rsidR="00465230" w:rsidRPr="00114CD2">
        <w:rPr>
          <w:rFonts w:ascii="Arial" w:eastAsia="Helvetica" w:hAnsi="Arial" w:cs="Arial"/>
          <w:color w:val="000000" w:themeColor="text1"/>
          <w:sz w:val="19"/>
          <w:szCs w:val="19"/>
        </w:rPr>
        <w:t xml:space="preserve"> </w:t>
      </w:r>
      <w:r w:rsidRPr="00114CD2">
        <w:rPr>
          <w:rFonts w:ascii="Arial" w:hAnsi="Arial" w:cs="Arial"/>
          <w:color w:val="000000" w:themeColor="text1"/>
          <w:sz w:val="19"/>
          <w:szCs w:val="19"/>
        </w:rPr>
        <w:t>Hodnotiteľ posúdi najmä,</w:t>
      </w:r>
      <w:r w:rsidR="00465230" w:rsidRPr="00114CD2">
        <w:rPr>
          <w:rFonts w:ascii="Arial" w:hAnsi="Arial" w:cs="Arial"/>
          <w:color w:val="000000" w:themeColor="text1"/>
          <w:sz w:val="19"/>
          <w:szCs w:val="19"/>
        </w:rPr>
        <w:t xml:space="preserve"> či navrhované aktivity projektu sú dostatočne odôvodnené a vychádzajú z definovaných potrieb žiadateľa, či všetky aktivity smerujú k napĺňaniu cieľov projektu a či sú ciele projektu realisticky postavené vzhľadom na aktivity projektu (cieľ projektu nie je podhodnotený, ani príliš ambiciózny vzhľadom na navrhované aktivity). </w:t>
      </w:r>
      <w:r w:rsidRPr="00114CD2">
        <w:rPr>
          <w:rFonts w:ascii="Arial" w:eastAsia="Helvetica" w:hAnsi="Arial" w:cs="Arial"/>
          <w:color w:val="000000" w:themeColor="text1"/>
          <w:sz w:val="19"/>
          <w:szCs w:val="19"/>
        </w:rPr>
        <w:t xml:space="preserve">V prípade, že </w:t>
      </w:r>
      <w:r w:rsidR="00465230" w:rsidRPr="00114CD2">
        <w:rPr>
          <w:rFonts w:ascii="Arial" w:eastAsia="Helvetica" w:hAnsi="Arial" w:cs="Arial"/>
          <w:color w:val="000000" w:themeColor="text1"/>
          <w:sz w:val="19"/>
          <w:szCs w:val="19"/>
        </w:rPr>
        <w:t xml:space="preserve">všetky </w:t>
      </w:r>
      <w:r w:rsidR="00BF2CDD">
        <w:rPr>
          <w:rFonts w:ascii="Arial" w:eastAsia="Helvetica" w:hAnsi="Arial" w:cs="Arial"/>
          <w:color w:val="000000" w:themeColor="text1"/>
          <w:sz w:val="19"/>
          <w:szCs w:val="19"/>
        </w:rPr>
        <w:t xml:space="preserve">navrhované </w:t>
      </w:r>
      <w:r w:rsidR="00BF2CDD" w:rsidRPr="00F61F44">
        <w:rPr>
          <w:rFonts w:ascii="Arial" w:eastAsia="Helvetica" w:hAnsi="Arial" w:cs="Arial"/>
          <w:color w:val="000000" w:themeColor="text1"/>
          <w:sz w:val="19"/>
          <w:szCs w:val="19"/>
        </w:rPr>
        <w:t>aktivity projektu sú odôvodnené z pohľadu východiskovej situácie, sú zrozumiteľne definované a ich realizáciou sa dosiahnu plánované ciele projektu</w:t>
      </w:r>
      <w:r w:rsidR="00465230" w:rsidRPr="00114CD2">
        <w:rPr>
          <w:rFonts w:ascii="Arial" w:eastAsia="Helvetica" w:hAnsi="Arial" w:cs="Arial"/>
          <w:color w:val="000000" w:themeColor="text1"/>
          <w:sz w:val="19"/>
          <w:szCs w:val="19"/>
        </w:rPr>
        <w:t xml:space="preserve">, </w:t>
      </w:r>
      <w:r w:rsidR="00DD0C34" w:rsidRPr="00114CD2">
        <w:rPr>
          <w:rFonts w:ascii="Arial" w:eastAsia="Helvetica" w:hAnsi="Arial" w:cs="Arial"/>
          <w:color w:val="000000" w:themeColor="text1"/>
          <w:sz w:val="19"/>
          <w:szCs w:val="19"/>
        </w:rPr>
        <w:t>h</w:t>
      </w:r>
      <w:r w:rsidR="00465230" w:rsidRPr="00114CD2">
        <w:rPr>
          <w:rFonts w:ascii="Arial" w:eastAsia="Helvetica" w:hAnsi="Arial" w:cs="Arial"/>
          <w:color w:val="000000" w:themeColor="text1"/>
          <w:sz w:val="19"/>
          <w:szCs w:val="19"/>
        </w:rPr>
        <w:t xml:space="preserve">odnotiteľ </w:t>
      </w:r>
      <w:r w:rsidRPr="00114CD2">
        <w:rPr>
          <w:rFonts w:ascii="Arial" w:eastAsia="Helvetica" w:hAnsi="Arial" w:cs="Arial"/>
          <w:color w:val="000000" w:themeColor="text1"/>
          <w:sz w:val="19"/>
          <w:szCs w:val="19"/>
        </w:rPr>
        <w:t>zvolí odpoveď (áno), v opačnom prípade zvolí odpoveď (nie).</w:t>
      </w:r>
    </w:p>
    <w:p w14:paraId="169D3A3E" w14:textId="59719EC5" w:rsidR="00636D65" w:rsidRDefault="001745B4" w:rsidP="00465230">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 xml:space="preserve">Hodnotiteľ svoju odpoveď zdôvodní v hodnotiacom hárku odborného hodnotenia v časti </w:t>
      </w:r>
      <w:r w:rsidRPr="00114CD2">
        <w:rPr>
          <w:rFonts w:ascii="Arial" w:eastAsiaTheme="majorEastAsia" w:hAnsi="Arial" w:cs="Arial"/>
          <w:color w:val="000000" w:themeColor="text1"/>
          <w:sz w:val="19"/>
          <w:szCs w:val="19"/>
          <w:lang w:bidi="en-US"/>
        </w:rPr>
        <w:t>Komentár</w:t>
      </w:r>
      <w:r w:rsidRPr="00114CD2">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603"/>
        <w:gridCol w:w="2199"/>
        <w:gridCol w:w="3685"/>
        <w:gridCol w:w="1388"/>
        <w:gridCol w:w="1557"/>
        <w:gridCol w:w="5560"/>
      </w:tblGrid>
      <w:tr w:rsidR="00BF2CDD" w:rsidRPr="00114CD2" w14:paraId="35CAAE26" w14:textId="77777777" w:rsidTr="0021224E">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099F31" w14:textId="77777777" w:rsidR="00BF2CDD" w:rsidRPr="00114CD2" w:rsidRDefault="00BF2CDD" w:rsidP="0021224E">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2CF636" w14:textId="77777777" w:rsidR="00BF2CDD" w:rsidRPr="00114CD2" w:rsidRDefault="00BF2CDD" w:rsidP="0021224E">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3EE6688" w14:textId="77777777" w:rsidR="00BF2CDD" w:rsidRPr="00114CD2" w:rsidRDefault="00BF2CDD" w:rsidP="0021224E">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BE0656B" w14:textId="77777777" w:rsidR="00BF2CDD" w:rsidRPr="00114CD2" w:rsidRDefault="00BF2CDD" w:rsidP="0021224E">
            <w:pPr>
              <w:widowControl w:val="0"/>
              <w:spacing w:line="288" w:lineRule="auto"/>
              <w:ind w:left="143" w:hanging="142"/>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9F96EE" w14:textId="77777777" w:rsidR="00BF2CDD" w:rsidRPr="00114CD2" w:rsidRDefault="00BF2CDD" w:rsidP="0021224E">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Hodnotenie</w:t>
            </w:r>
          </w:p>
        </w:tc>
        <w:tc>
          <w:tcPr>
            <w:tcW w:w="5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6E193A" w14:textId="77777777" w:rsidR="00BF2CDD" w:rsidRPr="00114CD2" w:rsidRDefault="00BF2CDD" w:rsidP="0021224E">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Spôsob aplikácie hodnotiaceho kritéria</w:t>
            </w:r>
          </w:p>
        </w:tc>
      </w:tr>
      <w:tr w:rsidR="00BF2CDD" w:rsidRPr="00114CD2" w14:paraId="1D597B8D" w14:textId="77777777" w:rsidTr="0021224E">
        <w:trPr>
          <w:trHeight w:val="639"/>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3B87A6BF" w14:textId="77777777" w:rsidR="00BF2CDD" w:rsidRPr="00114CD2" w:rsidRDefault="00BF2CDD" w:rsidP="0021224E">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2.2</w:t>
            </w:r>
          </w:p>
        </w:tc>
        <w:tc>
          <w:tcPr>
            <w:tcW w:w="2199" w:type="dxa"/>
            <w:vMerge w:val="restart"/>
            <w:tcBorders>
              <w:top w:val="single" w:sz="4" w:space="0" w:color="auto"/>
              <w:left w:val="single" w:sz="4" w:space="0" w:color="auto"/>
              <w:bottom w:val="single" w:sz="4" w:space="0" w:color="auto"/>
              <w:right w:val="single" w:sz="4" w:space="0" w:color="auto"/>
            </w:tcBorders>
            <w:vAlign w:val="center"/>
            <w:hideMark/>
          </w:tcPr>
          <w:p w14:paraId="26F7FE57" w14:textId="77777777" w:rsidR="00BF2CDD" w:rsidRPr="00BF2CDD" w:rsidRDefault="00BF2CDD" w:rsidP="00BF2CDD">
            <w:pPr>
              <w:spacing w:line="288" w:lineRule="auto"/>
              <w:jc w:val="both"/>
              <w:rPr>
                <w:rFonts w:ascii="Arial" w:hAnsi="Arial" w:cs="Arial"/>
                <w:color w:val="000000" w:themeColor="text1"/>
                <w:sz w:val="19"/>
                <w:szCs w:val="19"/>
              </w:rPr>
            </w:pPr>
            <w:r w:rsidRPr="00BF2CDD">
              <w:rPr>
                <w:rFonts w:ascii="Arial" w:hAnsi="Arial" w:cs="Arial"/>
                <w:color w:val="000000" w:themeColor="text1"/>
                <w:sz w:val="19"/>
                <w:szCs w:val="19"/>
              </w:rPr>
              <w:t xml:space="preserve">Posúdenie vhodnosti navrhovaných aktivít z vecného a časového hľadiska </w:t>
            </w:r>
          </w:p>
          <w:p w14:paraId="5E14B70A" w14:textId="2E31976D" w:rsidR="00BF2CDD" w:rsidRPr="00114CD2" w:rsidRDefault="00BF2CDD" w:rsidP="0021224E">
            <w:pPr>
              <w:spacing w:line="288" w:lineRule="auto"/>
              <w:jc w:val="both"/>
              <w:rPr>
                <w:rFonts w:ascii="Arial" w:hAnsi="Arial" w:cs="Arial"/>
                <w:color w:val="000000" w:themeColor="text1"/>
                <w:sz w:val="19"/>
                <w:szCs w:val="19"/>
              </w:rPr>
            </w:pP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63C5CFE5" w14:textId="77777777" w:rsidR="00BF2CDD" w:rsidRPr="00BF2CDD" w:rsidRDefault="00BF2CDD" w:rsidP="00BF2CDD">
            <w:pPr>
              <w:spacing w:line="288" w:lineRule="auto"/>
              <w:jc w:val="both"/>
              <w:rPr>
                <w:rFonts w:ascii="Arial" w:hAnsi="Arial" w:cs="Arial"/>
                <w:color w:val="000000" w:themeColor="text1"/>
                <w:sz w:val="19"/>
                <w:szCs w:val="19"/>
              </w:rPr>
            </w:pPr>
            <w:r w:rsidRPr="00BF2CDD">
              <w:rPr>
                <w:rFonts w:ascii="Arial" w:hAnsi="Arial" w:cs="Arial"/>
                <w:color w:val="000000" w:themeColor="text1"/>
                <w:sz w:val="19"/>
                <w:szCs w:val="19"/>
              </w:rPr>
              <w:t xml:space="preserve">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w:t>
            </w:r>
          </w:p>
          <w:p w14:paraId="5BBEE9AD" w14:textId="6336E2D4" w:rsidR="00BF2CDD" w:rsidRPr="00114CD2" w:rsidRDefault="00BF2CDD" w:rsidP="0021224E">
            <w:pPr>
              <w:spacing w:line="288" w:lineRule="auto"/>
              <w:jc w:val="both"/>
              <w:rPr>
                <w:rFonts w:ascii="Arial" w:hAnsi="Arial" w:cs="Arial"/>
                <w:color w:val="000000" w:themeColor="text1"/>
                <w:sz w:val="19"/>
                <w:szCs w:val="19"/>
              </w:rPr>
            </w:pPr>
          </w:p>
        </w:tc>
        <w:tc>
          <w:tcPr>
            <w:tcW w:w="1388" w:type="dxa"/>
            <w:vMerge w:val="restart"/>
            <w:tcBorders>
              <w:top w:val="single" w:sz="4" w:space="0" w:color="auto"/>
              <w:left w:val="single" w:sz="4" w:space="0" w:color="auto"/>
              <w:bottom w:val="single" w:sz="4" w:space="0" w:color="auto"/>
              <w:right w:val="single" w:sz="4" w:space="0" w:color="auto"/>
            </w:tcBorders>
            <w:vAlign w:val="center"/>
          </w:tcPr>
          <w:p w14:paraId="46177308" w14:textId="77777777" w:rsidR="00BF2CDD" w:rsidRPr="00114CD2" w:rsidRDefault="00BF2CDD" w:rsidP="0021224E">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0CA4C3F0" w14:textId="77777777" w:rsidR="00BF2CDD" w:rsidRPr="00114CD2" w:rsidRDefault="00BF2CDD" w:rsidP="0021224E">
            <w:pPr>
              <w:widowControl w:val="0"/>
              <w:spacing w:line="288" w:lineRule="auto"/>
              <w:jc w:val="center"/>
              <w:rPr>
                <w:rFonts w:ascii="Arial" w:eastAsia="Helvetica" w:hAnsi="Arial" w:cs="Arial"/>
                <w:color w:val="000000" w:themeColor="text1"/>
                <w:sz w:val="19"/>
                <w:szCs w:val="19"/>
                <w:u w:color="000000"/>
              </w:rPr>
            </w:pPr>
            <w:r w:rsidRPr="00114CD2">
              <w:rPr>
                <w:rFonts w:ascii="Arial" w:eastAsia="Helvetica" w:hAnsi="Arial" w:cs="Arial"/>
                <w:color w:val="000000" w:themeColor="text1"/>
                <w:sz w:val="19"/>
                <w:szCs w:val="19"/>
                <w:u w:color="000000"/>
              </w:rPr>
              <w:t>áno</w:t>
            </w:r>
          </w:p>
          <w:p w14:paraId="27FD9359" w14:textId="77777777" w:rsidR="00BF2CDD" w:rsidRPr="00114CD2" w:rsidRDefault="00BF2CDD" w:rsidP="0021224E">
            <w:pPr>
              <w:spacing w:line="288" w:lineRule="auto"/>
              <w:jc w:val="center"/>
              <w:rPr>
                <w:rFonts w:ascii="Arial" w:hAnsi="Arial" w:cs="Arial"/>
                <w:color w:val="000000" w:themeColor="text1"/>
                <w:sz w:val="19"/>
                <w:szCs w:val="19"/>
              </w:rPr>
            </w:pPr>
          </w:p>
        </w:tc>
        <w:tc>
          <w:tcPr>
            <w:tcW w:w="5560" w:type="dxa"/>
            <w:tcBorders>
              <w:top w:val="single" w:sz="4" w:space="0" w:color="auto"/>
              <w:left w:val="single" w:sz="4" w:space="0" w:color="auto"/>
              <w:bottom w:val="single" w:sz="4" w:space="0" w:color="auto"/>
              <w:right w:val="single" w:sz="4" w:space="0" w:color="auto"/>
            </w:tcBorders>
            <w:vAlign w:val="center"/>
            <w:hideMark/>
          </w:tcPr>
          <w:p w14:paraId="460A89E9" w14:textId="3BFAA742" w:rsidR="00BF2CDD" w:rsidRPr="00BF2CDD" w:rsidRDefault="00BF2CDD" w:rsidP="00BF2CDD">
            <w:pPr>
              <w:spacing w:line="288" w:lineRule="auto"/>
              <w:jc w:val="both"/>
              <w:rPr>
                <w:rFonts w:ascii="Arial" w:hAnsi="Arial" w:cs="Arial"/>
                <w:color w:val="000000" w:themeColor="text1"/>
                <w:sz w:val="19"/>
                <w:szCs w:val="19"/>
              </w:rPr>
            </w:pPr>
            <w:r w:rsidRPr="00BF2CDD">
              <w:rPr>
                <w:rFonts w:ascii="Arial" w:hAnsi="Arial" w:cs="Arial"/>
                <w:color w:val="000000" w:themeColor="text1"/>
                <w:sz w:val="19"/>
                <w:szCs w:val="19"/>
              </w:rPr>
              <w:t xml:space="preserve">Navrhovaný spôsob realizácie aktivít umožňuje dosiahnutie výstupov projektu v navrhovanom rozsahu, aktivity projektu majú logickú vzájomnú súvislosť, časové lehoty realizácie aktivít sú reálne a sú v súlade so súvisiacou dokumentáciou. V prípade, že ŽoNFP vykazuje nedostatky, tieto nemajú závažný charakter. </w:t>
            </w:r>
          </w:p>
        </w:tc>
      </w:tr>
      <w:tr w:rsidR="00BF2CDD" w:rsidRPr="00114CD2" w14:paraId="745214E1" w14:textId="77777777" w:rsidTr="0021224E">
        <w:trPr>
          <w:trHeight w:val="1106"/>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0CE583C7" w14:textId="77777777" w:rsidR="00BF2CDD" w:rsidRPr="00114CD2" w:rsidRDefault="00BF2CDD" w:rsidP="0021224E">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14:paraId="5BFD1B92" w14:textId="77777777" w:rsidR="00BF2CDD" w:rsidRPr="00114CD2" w:rsidRDefault="00BF2CDD" w:rsidP="0021224E">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1817854F" w14:textId="77777777" w:rsidR="00BF2CDD" w:rsidRPr="00114CD2" w:rsidRDefault="00BF2CDD" w:rsidP="0021224E">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5961F64C" w14:textId="77777777" w:rsidR="00BF2CDD" w:rsidRPr="00114CD2" w:rsidRDefault="00BF2CDD" w:rsidP="0021224E">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1E32B035" w14:textId="77777777" w:rsidR="00BF2CDD" w:rsidRPr="00114CD2" w:rsidRDefault="00BF2CDD" w:rsidP="0021224E">
            <w:pPr>
              <w:spacing w:line="288" w:lineRule="auto"/>
              <w:jc w:val="center"/>
              <w:rPr>
                <w:rFonts w:ascii="Arial" w:hAnsi="Arial" w:cs="Arial"/>
                <w:color w:val="000000" w:themeColor="text1"/>
                <w:sz w:val="19"/>
                <w:szCs w:val="19"/>
              </w:rPr>
            </w:pPr>
            <w:r w:rsidRPr="00114CD2">
              <w:rPr>
                <w:rFonts w:ascii="Arial" w:eastAsia="Helvetica" w:hAnsi="Arial" w:cs="Arial"/>
                <w:color w:val="000000" w:themeColor="text1"/>
                <w:sz w:val="19"/>
                <w:szCs w:val="19"/>
                <w:u w:color="000000"/>
              </w:rPr>
              <w:t>nie</w:t>
            </w:r>
          </w:p>
        </w:tc>
        <w:tc>
          <w:tcPr>
            <w:tcW w:w="5560" w:type="dxa"/>
            <w:tcBorders>
              <w:top w:val="single" w:sz="4" w:space="0" w:color="auto"/>
              <w:left w:val="single" w:sz="4" w:space="0" w:color="auto"/>
              <w:bottom w:val="single" w:sz="4" w:space="0" w:color="auto"/>
              <w:right w:val="single" w:sz="4" w:space="0" w:color="auto"/>
            </w:tcBorders>
            <w:vAlign w:val="center"/>
            <w:hideMark/>
          </w:tcPr>
          <w:p w14:paraId="199E98A1" w14:textId="5CFE4AFD" w:rsidR="00BF2CDD" w:rsidRPr="00BF2CDD" w:rsidRDefault="00BF2CDD" w:rsidP="00BF2CDD">
            <w:pPr>
              <w:spacing w:line="288" w:lineRule="auto"/>
              <w:jc w:val="both"/>
              <w:rPr>
                <w:rFonts w:ascii="Arial" w:hAnsi="Arial" w:cs="Arial"/>
                <w:color w:val="000000" w:themeColor="text1"/>
                <w:sz w:val="19"/>
                <w:szCs w:val="19"/>
              </w:rPr>
            </w:pPr>
            <w:r w:rsidRPr="00BF2CDD">
              <w:rPr>
                <w:rFonts w:ascii="Arial" w:hAnsi="Arial" w:cs="Arial"/>
                <w:color w:val="000000" w:themeColor="text1"/>
                <w:sz w:val="19"/>
                <w:szCs w:val="19"/>
              </w:rPr>
              <w:t xml:space="preserve">Navrhovaný spôsob realizácie aktivít vykazuje jeden z nedostatkov: neumožňuje dosiahnutie výstupov projektu v navrhovanom rozsahu, aktivity projektu nie sú v plnej miere logicky previazané, časové lehoty realizácie aktivít nie sú reálne, nie sú chronologicky usporiadané a nie sú v súlade. Zistené nedostatky sú závažného charakteru. </w:t>
            </w:r>
          </w:p>
        </w:tc>
      </w:tr>
    </w:tbl>
    <w:p w14:paraId="4F2B4B4E" w14:textId="57FBE2E9" w:rsidR="00BF2CDD" w:rsidRPr="00152E2E" w:rsidRDefault="00BF2CDD" w:rsidP="00BF2CDD">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152E2E">
        <w:rPr>
          <w:rFonts w:ascii="Arial" w:hAnsi="Arial" w:cs="Arial"/>
          <w:color w:val="000000" w:themeColor="text1"/>
          <w:sz w:val="19"/>
          <w:szCs w:val="19"/>
        </w:rPr>
        <w:t>časti</w:t>
      </w:r>
      <w:r>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7.2 Spôsob realizácie aktivít projektu, 9</w:t>
      </w:r>
      <w:r>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Harmonogram realizácie aktivít, </w:t>
      </w:r>
    </w:p>
    <w:p w14:paraId="4AF4D217" w14:textId="77777777" w:rsidR="00BF2CDD" w:rsidRPr="00152E2E" w:rsidRDefault="00BF2CDD" w:rsidP="00BF2CDD">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2D2CA5A2" w14:textId="73B68BB2" w:rsidR="00BF2CDD" w:rsidRPr="00152E2E" w:rsidRDefault="00BF2CDD" w:rsidP="00BF2CDD">
      <w:pPr>
        <w:pStyle w:val="Odsekzoznamu"/>
        <w:numPr>
          <w:ilvl w:val="0"/>
          <w:numId w:val="6"/>
        </w:numPr>
        <w:spacing w:after="120" w:line="288" w:lineRule="auto"/>
        <w:ind w:left="924" w:hanging="357"/>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jednotlivé aktivity</w:t>
      </w:r>
      <w:r w:rsidR="003B6174">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projekt</w:t>
      </w:r>
      <w:r w:rsidR="003B6174">
        <w:rPr>
          <w:rFonts w:ascii="Arial" w:hAnsi="Arial" w:cs="Arial"/>
          <w:color w:val="000000" w:themeColor="text1"/>
          <w:sz w:val="19"/>
          <w:szCs w:val="19"/>
          <w:lang w:val="sk-SK"/>
        </w:rPr>
        <w:t>u</w:t>
      </w:r>
      <w:r w:rsidRPr="00152E2E">
        <w:rPr>
          <w:rFonts w:ascii="Arial" w:hAnsi="Arial" w:cs="Arial"/>
          <w:color w:val="000000" w:themeColor="text1"/>
          <w:sz w:val="19"/>
          <w:szCs w:val="19"/>
          <w:lang w:val="sk-SK"/>
        </w:rPr>
        <w:t xml:space="preserve"> na seba vecne a logicky nadväzujú;</w:t>
      </w:r>
    </w:p>
    <w:p w14:paraId="24DAF332" w14:textId="77777777" w:rsidR="00BF2CDD" w:rsidRPr="00152E2E" w:rsidRDefault="00BF2CDD" w:rsidP="00BF2CDD">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jednotlivé aktivity sú uvedené v správnej časovej nadväznosti;</w:t>
      </w:r>
    </w:p>
    <w:p w14:paraId="7EB0999B" w14:textId="3D1A21FA" w:rsidR="00BF2CDD" w:rsidRPr="00152E2E" w:rsidRDefault="00BF2CDD" w:rsidP="00BF2CDD">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dĺžka trvania jednotlivých aktivít je realistická;</w:t>
      </w:r>
    </w:p>
    <w:p w14:paraId="5801C458" w14:textId="77777777" w:rsidR="00BF2CDD" w:rsidRPr="00152E2E" w:rsidRDefault="00BF2CDD" w:rsidP="00BF2CDD">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časové obdobie realizácie projektu je v súlade s ďalšími lehotami vyplývajúcimi z legislatívy SR, relevantných zmluvných vzťahov, resp. relevantnými povoleniami súvisiacimi s realizáciou projektu (napr. súlad harmonogramu realizácie projektu s lehotami uvedenými v stavebnom povolení).  </w:t>
      </w:r>
    </w:p>
    <w:p w14:paraId="66ECEE98" w14:textId="00FC111A" w:rsidR="00BF2CDD" w:rsidRPr="00BF2CDD" w:rsidRDefault="00BF2CDD" w:rsidP="00BF2CDD">
      <w:pPr>
        <w:spacing w:line="288" w:lineRule="auto"/>
        <w:jc w:val="both"/>
        <w:rPr>
          <w:rFonts w:ascii="Arial" w:eastAsia="Helvetica" w:hAnsi="Arial" w:cs="Arial"/>
          <w:color w:val="000000" w:themeColor="text1"/>
          <w:sz w:val="19"/>
          <w:szCs w:val="19"/>
        </w:rPr>
      </w:pPr>
      <w:r w:rsidRPr="00BF2CDD">
        <w:rPr>
          <w:rFonts w:ascii="Arial" w:hAnsi="Arial" w:cs="Arial"/>
          <w:color w:val="000000" w:themeColor="text1"/>
          <w:sz w:val="19"/>
          <w:szCs w:val="19"/>
        </w:rPr>
        <w:t xml:space="preserve">V prípade, že </w:t>
      </w:r>
      <w:r>
        <w:rPr>
          <w:rFonts w:ascii="Arial" w:hAnsi="Arial" w:cs="Arial"/>
          <w:color w:val="000000" w:themeColor="text1"/>
          <w:sz w:val="19"/>
          <w:szCs w:val="19"/>
        </w:rPr>
        <w:t>n</w:t>
      </w:r>
      <w:r w:rsidRPr="00BF2CDD">
        <w:rPr>
          <w:rFonts w:ascii="Arial" w:hAnsi="Arial" w:cs="Arial"/>
          <w:color w:val="000000" w:themeColor="text1"/>
          <w:sz w:val="19"/>
          <w:szCs w:val="19"/>
        </w:rPr>
        <w:t>avrhovaný spôsob realizácie aktivít umožňuje dosiahnutie výstupov projektu v navrhovanom rozsahu, aktivity projektu majú logickú vzájomnú súvislosť, časové lehoty realizácie aktivít sú reálne a sú v súlade so súvisiacou dokumentáciou</w:t>
      </w:r>
      <w:r>
        <w:rPr>
          <w:rFonts w:ascii="Arial" w:hAnsi="Arial" w:cs="Arial"/>
          <w:color w:val="000000" w:themeColor="text1"/>
          <w:sz w:val="19"/>
          <w:szCs w:val="19"/>
        </w:rPr>
        <w:t xml:space="preserve">, resp. </w:t>
      </w:r>
      <w:r w:rsidRPr="00BF2CDD">
        <w:rPr>
          <w:rFonts w:ascii="Arial" w:hAnsi="Arial" w:cs="Arial"/>
          <w:color w:val="000000" w:themeColor="text1"/>
          <w:sz w:val="19"/>
          <w:szCs w:val="19"/>
        </w:rPr>
        <w:t xml:space="preserve">ŽoNFP vykazuje nedostatky, </w:t>
      </w:r>
      <w:r>
        <w:rPr>
          <w:rFonts w:ascii="Arial" w:hAnsi="Arial" w:cs="Arial"/>
          <w:color w:val="000000" w:themeColor="text1"/>
          <w:sz w:val="19"/>
          <w:szCs w:val="19"/>
        </w:rPr>
        <w:t xml:space="preserve">ale </w:t>
      </w:r>
      <w:r w:rsidRPr="00BF2CDD">
        <w:rPr>
          <w:rFonts w:ascii="Arial" w:hAnsi="Arial" w:cs="Arial"/>
          <w:color w:val="000000" w:themeColor="text1"/>
          <w:sz w:val="19"/>
          <w:szCs w:val="19"/>
        </w:rPr>
        <w:t>tieto nemajú závažný charakter</w:t>
      </w:r>
      <w:r>
        <w:rPr>
          <w:rFonts w:ascii="Arial" w:hAnsi="Arial" w:cs="Arial"/>
          <w:color w:val="000000" w:themeColor="text1"/>
          <w:sz w:val="19"/>
          <w:szCs w:val="19"/>
        </w:rPr>
        <w:t xml:space="preserve">, </w:t>
      </w:r>
      <w:r w:rsidRPr="00BF2CDD">
        <w:rPr>
          <w:rFonts w:ascii="Arial" w:eastAsia="Helvetica" w:hAnsi="Arial" w:cs="Arial"/>
          <w:color w:val="000000" w:themeColor="text1"/>
          <w:sz w:val="19"/>
          <w:szCs w:val="19"/>
        </w:rPr>
        <w:t xml:space="preserve">hodnotiteľ zvolí odpoveď (áno). V prípade, že </w:t>
      </w:r>
      <w:r>
        <w:rPr>
          <w:rFonts w:ascii="Arial" w:eastAsia="Helvetica" w:hAnsi="Arial" w:cs="Arial"/>
          <w:color w:val="000000" w:themeColor="text1"/>
          <w:sz w:val="19"/>
          <w:szCs w:val="19"/>
        </w:rPr>
        <w:t>n</w:t>
      </w:r>
      <w:r w:rsidRPr="00BF2CDD">
        <w:rPr>
          <w:rFonts w:ascii="Arial" w:hAnsi="Arial" w:cs="Arial"/>
          <w:color w:val="000000" w:themeColor="text1"/>
          <w:sz w:val="19"/>
          <w:szCs w:val="19"/>
        </w:rPr>
        <w:t xml:space="preserve">avrhovaný spôsob realizácie aktivít vykazuje jeden z nedostatkov: </w:t>
      </w:r>
      <w:r>
        <w:rPr>
          <w:rFonts w:ascii="Arial" w:hAnsi="Arial" w:cs="Arial"/>
          <w:color w:val="000000" w:themeColor="text1"/>
          <w:sz w:val="19"/>
          <w:szCs w:val="19"/>
        </w:rPr>
        <w:t xml:space="preserve">- </w:t>
      </w:r>
      <w:r w:rsidRPr="00BF2CDD">
        <w:rPr>
          <w:rFonts w:ascii="Arial" w:hAnsi="Arial" w:cs="Arial"/>
          <w:color w:val="000000" w:themeColor="text1"/>
          <w:sz w:val="19"/>
          <w:szCs w:val="19"/>
        </w:rPr>
        <w:t xml:space="preserve">neumožňuje dosiahnutie výstupov projektu v navrhovanom rozsahu, aktivity projektu </w:t>
      </w:r>
      <w:r w:rsidRPr="00BF2CDD">
        <w:rPr>
          <w:rFonts w:ascii="Arial" w:hAnsi="Arial" w:cs="Arial"/>
          <w:color w:val="000000" w:themeColor="text1"/>
          <w:sz w:val="19"/>
          <w:szCs w:val="19"/>
        </w:rPr>
        <w:lastRenderedPageBreak/>
        <w:t>nie sú v plnej miere logicky previazané, časové lehoty realizácie aktivít nie sú reálne</w:t>
      </w:r>
      <w:r w:rsidR="003B6174">
        <w:rPr>
          <w:rFonts w:ascii="Arial" w:hAnsi="Arial" w:cs="Arial"/>
          <w:color w:val="000000" w:themeColor="text1"/>
          <w:sz w:val="19"/>
          <w:szCs w:val="19"/>
        </w:rPr>
        <w:t xml:space="preserve"> </w:t>
      </w:r>
      <w:r w:rsidRPr="00BF2CDD">
        <w:rPr>
          <w:rFonts w:ascii="Arial" w:hAnsi="Arial" w:cs="Arial"/>
          <w:color w:val="000000" w:themeColor="text1"/>
          <w:sz w:val="19"/>
          <w:szCs w:val="19"/>
        </w:rPr>
        <w:t>a nie sú v</w:t>
      </w:r>
      <w:r>
        <w:rPr>
          <w:rFonts w:ascii="Arial" w:hAnsi="Arial" w:cs="Arial"/>
          <w:color w:val="000000" w:themeColor="text1"/>
          <w:sz w:val="19"/>
          <w:szCs w:val="19"/>
        </w:rPr>
        <w:t> </w:t>
      </w:r>
      <w:r w:rsidRPr="00BF2CDD">
        <w:rPr>
          <w:rFonts w:ascii="Arial" w:hAnsi="Arial" w:cs="Arial"/>
          <w:color w:val="000000" w:themeColor="text1"/>
          <w:sz w:val="19"/>
          <w:szCs w:val="19"/>
        </w:rPr>
        <w:t>súlade</w:t>
      </w:r>
      <w:r>
        <w:rPr>
          <w:rFonts w:ascii="Arial" w:hAnsi="Arial" w:cs="Arial"/>
          <w:color w:val="000000" w:themeColor="text1"/>
          <w:sz w:val="19"/>
          <w:szCs w:val="19"/>
        </w:rPr>
        <w:t>, t.j. z</w:t>
      </w:r>
      <w:r w:rsidRPr="00BF2CDD">
        <w:rPr>
          <w:rFonts w:ascii="Arial" w:hAnsi="Arial" w:cs="Arial"/>
          <w:color w:val="000000" w:themeColor="text1"/>
          <w:sz w:val="19"/>
          <w:szCs w:val="19"/>
        </w:rPr>
        <w:t>istené nedostatky sú závažného charakteru</w:t>
      </w:r>
      <w:r w:rsidRPr="00BF2CDD">
        <w:rPr>
          <w:rFonts w:ascii="Arial" w:eastAsia="Helvetica" w:hAnsi="Arial" w:cs="Arial"/>
          <w:color w:val="000000" w:themeColor="text1"/>
          <w:sz w:val="19"/>
          <w:szCs w:val="19"/>
        </w:rPr>
        <w:t xml:space="preserve">, hodnotiteľ zvolí odpoveď (nie). </w:t>
      </w:r>
    </w:p>
    <w:p w14:paraId="783B4FC2" w14:textId="77777777" w:rsidR="00BF2CDD" w:rsidRDefault="00BF2CDD" w:rsidP="00BF2CDD">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3"/>
        <w:gridCol w:w="2199"/>
        <w:gridCol w:w="3685"/>
        <w:gridCol w:w="1388"/>
        <w:gridCol w:w="1557"/>
        <w:gridCol w:w="5560"/>
      </w:tblGrid>
      <w:tr w:rsidR="004A7540" w:rsidRPr="00114CD2" w14:paraId="4FC69F13" w14:textId="77777777" w:rsidTr="001C495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1BBF62" w14:textId="77777777" w:rsidR="004A7540" w:rsidRPr="00114CD2" w:rsidRDefault="004A7540"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A14D4" w14:textId="77777777" w:rsidR="004A7540" w:rsidRPr="00114CD2" w:rsidRDefault="004A7540" w:rsidP="008836B7">
            <w:pPr>
              <w:widowControl w:val="0"/>
              <w:spacing w:line="288" w:lineRule="auto"/>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DD72C" w14:textId="77777777" w:rsidR="004A7540" w:rsidRPr="00114CD2"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445168" w14:textId="77777777" w:rsidR="004A7540" w:rsidRPr="00114CD2" w:rsidRDefault="004A7540" w:rsidP="00A310FE">
            <w:pPr>
              <w:widowControl w:val="0"/>
              <w:spacing w:line="288" w:lineRule="auto"/>
              <w:ind w:left="143" w:hanging="142"/>
              <w:jc w:val="center"/>
              <w:rPr>
                <w:rFonts w:ascii="Arial" w:hAnsi="Arial" w:cs="Arial"/>
                <w:color w:val="000000" w:themeColor="text1"/>
                <w:sz w:val="19"/>
                <w:szCs w:val="19"/>
                <w:u w:color="000000"/>
              </w:rPr>
            </w:pPr>
            <w:r w:rsidRPr="00114CD2">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F3D2E2" w14:textId="77777777" w:rsidR="004A7540" w:rsidRPr="00114CD2"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Hodnotenie</w:t>
            </w:r>
          </w:p>
        </w:tc>
        <w:tc>
          <w:tcPr>
            <w:tcW w:w="5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EDEDBF" w14:textId="77777777" w:rsidR="004A7540" w:rsidRPr="00114CD2"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14CD2">
              <w:rPr>
                <w:rFonts w:ascii="Arial" w:hAnsi="Arial" w:cs="Arial"/>
                <w:b/>
                <w:bCs/>
                <w:color w:val="000000" w:themeColor="text1"/>
                <w:sz w:val="19"/>
                <w:szCs w:val="19"/>
                <w:u w:color="000000"/>
              </w:rPr>
              <w:t>Spôsob aplikácie hodnotiaceho kritéria</w:t>
            </w:r>
          </w:p>
        </w:tc>
      </w:tr>
      <w:tr w:rsidR="00B5639C" w:rsidRPr="00114CD2" w14:paraId="28EFC810" w14:textId="77777777" w:rsidTr="001C495C">
        <w:trPr>
          <w:trHeight w:val="639"/>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517F969" w14:textId="7966E871" w:rsidR="00B5639C" w:rsidRPr="00114CD2" w:rsidRDefault="00B5639C" w:rsidP="00BF2CDD">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2.</w:t>
            </w:r>
            <w:r w:rsidR="00BF2CDD">
              <w:rPr>
                <w:rFonts w:ascii="Arial" w:hAnsi="Arial" w:cs="Arial"/>
                <w:color w:val="000000" w:themeColor="text1"/>
                <w:sz w:val="19"/>
                <w:szCs w:val="19"/>
              </w:rPr>
              <w:t>3</w:t>
            </w:r>
          </w:p>
        </w:tc>
        <w:tc>
          <w:tcPr>
            <w:tcW w:w="2199" w:type="dxa"/>
            <w:vMerge w:val="restart"/>
            <w:tcBorders>
              <w:top w:val="single" w:sz="4" w:space="0" w:color="auto"/>
              <w:left w:val="single" w:sz="4" w:space="0" w:color="auto"/>
              <w:bottom w:val="single" w:sz="4" w:space="0" w:color="auto"/>
              <w:right w:val="single" w:sz="4" w:space="0" w:color="auto"/>
            </w:tcBorders>
            <w:vAlign w:val="center"/>
            <w:hideMark/>
          </w:tcPr>
          <w:p w14:paraId="03C7DA49" w14:textId="3FB8A6F0" w:rsidR="00B5639C" w:rsidRPr="00114CD2" w:rsidRDefault="00B5639C" w:rsidP="001C495C">
            <w:pPr>
              <w:spacing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250DCB48" w14:textId="4C96784B" w:rsidR="00B5639C" w:rsidRPr="00114CD2" w:rsidRDefault="00BD1F2C" w:rsidP="00BD1F2C">
            <w:pPr>
              <w:spacing w:line="288" w:lineRule="auto"/>
              <w:jc w:val="both"/>
              <w:rPr>
                <w:rFonts w:ascii="Arial" w:hAnsi="Arial" w:cs="Arial"/>
                <w:color w:val="000000" w:themeColor="text1"/>
                <w:sz w:val="19"/>
                <w:szCs w:val="19"/>
              </w:rPr>
            </w:pPr>
            <w:r w:rsidRPr="00BD1F2C">
              <w:rPr>
                <w:rFonts w:ascii="Arial" w:hAnsi="Arial" w:cs="Arial"/>
                <w:color w:val="000000" w:themeColor="text1"/>
                <w:sz w:val="19"/>
                <w:szCs w:val="19"/>
              </w:rPr>
              <w:t xml:space="preserve">Posudzuje sa primeranosť nastavenia hodnôt merateľných ukazovateľov vzhľadom na rozsah navrhovaných aktivít projektu a časový harmonogram realizácie projektu. Posudzuje sa či hodnoty merateľných ukazovateľov sú nastavené reálne na výšku žiadaného NFP. </w:t>
            </w:r>
          </w:p>
        </w:tc>
        <w:tc>
          <w:tcPr>
            <w:tcW w:w="1388" w:type="dxa"/>
            <w:vMerge w:val="restart"/>
            <w:tcBorders>
              <w:top w:val="single" w:sz="4" w:space="0" w:color="auto"/>
              <w:left w:val="single" w:sz="4" w:space="0" w:color="auto"/>
              <w:bottom w:val="single" w:sz="4" w:space="0" w:color="auto"/>
              <w:right w:val="single" w:sz="4" w:space="0" w:color="auto"/>
            </w:tcBorders>
            <w:vAlign w:val="center"/>
          </w:tcPr>
          <w:p w14:paraId="2F9AAEBA" w14:textId="51FC187F" w:rsidR="00B5639C" w:rsidRPr="00114CD2" w:rsidRDefault="00B5639C" w:rsidP="001C495C">
            <w:pPr>
              <w:spacing w:line="288" w:lineRule="auto"/>
              <w:jc w:val="center"/>
              <w:rPr>
                <w:rFonts w:ascii="Arial" w:hAnsi="Arial" w:cs="Arial"/>
                <w:color w:val="000000" w:themeColor="text1"/>
                <w:sz w:val="19"/>
                <w:szCs w:val="19"/>
              </w:rPr>
            </w:pPr>
            <w:r w:rsidRPr="00114CD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4F44AF54" w14:textId="77777777" w:rsidR="00B5639C" w:rsidRPr="00114CD2" w:rsidRDefault="00B5639C" w:rsidP="0021224E">
            <w:pPr>
              <w:widowControl w:val="0"/>
              <w:spacing w:line="288" w:lineRule="auto"/>
              <w:jc w:val="center"/>
              <w:rPr>
                <w:rFonts w:ascii="Arial" w:eastAsia="Helvetica" w:hAnsi="Arial" w:cs="Arial"/>
                <w:color w:val="000000" w:themeColor="text1"/>
                <w:sz w:val="19"/>
                <w:szCs w:val="19"/>
                <w:u w:color="000000"/>
              </w:rPr>
            </w:pPr>
            <w:r w:rsidRPr="00114CD2">
              <w:rPr>
                <w:rFonts w:ascii="Arial" w:eastAsia="Helvetica" w:hAnsi="Arial" w:cs="Arial"/>
                <w:color w:val="000000" w:themeColor="text1"/>
                <w:sz w:val="19"/>
                <w:szCs w:val="19"/>
                <w:u w:color="000000"/>
              </w:rPr>
              <w:t>áno</w:t>
            </w:r>
          </w:p>
          <w:p w14:paraId="65414F1D" w14:textId="77777777" w:rsidR="00B5639C" w:rsidRPr="00114CD2" w:rsidRDefault="00B5639C" w:rsidP="001C495C">
            <w:pPr>
              <w:spacing w:line="288" w:lineRule="auto"/>
              <w:jc w:val="center"/>
              <w:rPr>
                <w:rFonts w:ascii="Arial" w:hAnsi="Arial" w:cs="Arial"/>
                <w:color w:val="000000" w:themeColor="text1"/>
                <w:sz w:val="19"/>
                <w:szCs w:val="19"/>
              </w:rPr>
            </w:pPr>
          </w:p>
        </w:tc>
        <w:tc>
          <w:tcPr>
            <w:tcW w:w="5560" w:type="dxa"/>
            <w:tcBorders>
              <w:top w:val="single" w:sz="4" w:space="0" w:color="auto"/>
              <w:left w:val="single" w:sz="4" w:space="0" w:color="auto"/>
              <w:bottom w:val="single" w:sz="4" w:space="0" w:color="auto"/>
              <w:right w:val="single" w:sz="4" w:space="0" w:color="auto"/>
            </w:tcBorders>
            <w:vAlign w:val="center"/>
            <w:hideMark/>
          </w:tcPr>
          <w:p w14:paraId="1584F676" w14:textId="42478AAC" w:rsidR="00B5639C" w:rsidRPr="00BD1F2C" w:rsidRDefault="00BD1F2C" w:rsidP="00BD1F2C">
            <w:pPr>
              <w:spacing w:line="288" w:lineRule="auto"/>
              <w:jc w:val="both"/>
              <w:rPr>
                <w:rFonts w:ascii="Arial" w:hAnsi="Arial" w:cs="Arial"/>
                <w:color w:val="000000" w:themeColor="text1"/>
                <w:sz w:val="19"/>
                <w:szCs w:val="19"/>
              </w:rPr>
            </w:pPr>
            <w:r w:rsidRPr="00BD1F2C">
              <w:rPr>
                <w:rFonts w:ascii="Arial" w:hAnsi="Arial" w:cs="Arial"/>
                <w:color w:val="000000" w:themeColor="text1"/>
                <w:sz w:val="19"/>
                <w:szCs w:val="19"/>
              </w:rPr>
              <w:t xml:space="preserve">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 </w:t>
            </w:r>
          </w:p>
        </w:tc>
      </w:tr>
      <w:tr w:rsidR="00B5639C" w:rsidRPr="00114CD2" w14:paraId="05D1837D" w14:textId="77777777" w:rsidTr="003272C6">
        <w:trPr>
          <w:trHeight w:val="1106"/>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1DAD453" w14:textId="77777777" w:rsidR="00B5639C" w:rsidRPr="00114CD2" w:rsidRDefault="00B5639C" w:rsidP="002B7643">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14:paraId="131024B5" w14:textId="77777777" w:rsidR="00B5639C" w:rsidRPr="00114CD2" w:rsidRDefault="00B5639C" w:rsidP="001C495C">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6D5D0234" w14:textId="77777777" w:rsidR="00B5639C" w:rsidRPr="00114CD2" w:rsidRDefault="00B5639C" w:rsidP="001C495C">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242A658D" w14:textId="77777777" w:rsidR="00B5639C" w:rsidRPr="00114CD2" w:rsidRDefault="00B5639C"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98691FE" w14:textId="4048E701" w:rsidR="00B5639C" w:rsidRPr="00114CD2" w:rsidRDefault="00B5639C" w:rsidP="001C495C">
            <w:pPr>
              <w:spacing w:line="288" w:lineRule="auto"/>
              <w:jc w:val="center"/>
              <w:rPr>
                <w:rFonts w:ascii="Arial" w:hAnsi="Arial" w:cs="Arial"/>
                <w:color w:val="000000" w:themeColor="text1"/>
                <w:sz w:val="19"/>
                <w:szCs w:val="19"/>
              </w:rPr>
            </w:pPr>
            <w:r w:rsidRPr="00114CD2">
              <w:rPr>
                <w:rFonts w:ascii="Arial" w:eastAsia="Helvetica" w:hAnsi="Arial" w:cs="Arial"/>
                <w:color w:val="000000" w:themeColor="text1"/>
                <w:sz w:val="19"/>
                <w:szCs w:val="19"/>
                <w:u w:color="000000"/>
              </w:rPr>
              <w:t>nie</w:t>
            </w:r>
          </w:p>
        </w:tc>
        <w:tc>
          <w:tcPr>
            <w:tcW w:w="5560" w:type="dxa"/>
            <w:tcBorders>
              <w:top w:val="single" w:sz="4" w:space="0" w:color="auto"/>
              <w:left w:val="single" w:sz="4" w:space="0" w:color="auto"/>
              <w:bottom w:val="single" w:sz="4" w:space="0" w:color="auto"/>
              <w:right w:val="single" w:sz="4" w:space="0" w:color="auto"/>
            </w:tcBorders>
            <w:vAlign w:val="center"/>
            <w:hideMark/>
          </w:tcPr>
          <w:p w14:paraId="0A9B607E" w14:textId="0128BD5B" w:rsidR="00B5639C" w:rsidRPr="00BD1F2C" w:rsidRDefault="00BD1F2C" w:rsidP="00BD1F2C">
            <w:pPr>
              <w:spacing w:line="288" w:lineRule="auto"/>
              <w:jc w:val="both"/>
              <w:rPr>
                <w:rFonts w:ascii="Arial" w:hAnsi="Arial" w:cs="Arial"/>
                <w:color w:val="000000" w:themeColor="text1"/>
                <w:sz w:val="19"/>
                <w:szCs w:val="19"/>
              </w:rPr>
            </w:pPr>
            <w:r w:rsidRPr="00BD1F2C">
              <w:rPr>
                <w:rFonts w:ascii="Arial" w:hAnsi="Arial" w:cs="Arial"/>
                <w:color w:val="000000" w:themeColor="text1"/>
                <w:sz w:val="19"/>
                <w:szCs w:val="19"/>
              </w:rPr>
              <w:t xml:space="preserve">Minimálne jeden z merateľných ukazovateľov vykazuje závažné nedostatky v nasledovných oblastiach: nereálna plánovaná hodnota, resp. nereálna plánovaná hodnota z vecného, časového alebo finančného hľadiska. Nedostatky predstavujú vážne ohrozenie dosiahnutia cieľov projektu. </w:t>
            </w:r>
          </w:p>
        </w:tc>
      </w:tr>
    </w:tbl>
    <w:p w14:paraId="44691073" w14:textId="4ED28F76" w:rsidR="00115E1A" w:rsidRPr="00114CD2" w:rsidRDefault="00115E1A" w:rsidP="00F120F3">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Hodnotiteľ posudzuje informácie uvedené v</w:t>
      </w:r>
      <w:r w:rsidR="00DB0A22" w:rsidRPr="00114CD2">
        <w:rPr>
          <w:rFonts w:ascii="Arial" w:hAnsi="Arial" w:cs="Arial"/>
          <w:color w:val="000000" w:themeColor="text1"/>
          <w:sz w:val="19"/>
          <w:szCs w:val="19"/>
        </w:rPr>
        <w:t> </w:t>
      </w:r>
      <w:r w:rsidRPr="00114CD2">
        <w:rPr>
          <w:rFonts w:ascii="Arial" w:hAnsi="Arial" w:cs="Arial"/>
          <w:color w:val="000000" w:themeColor="text1"/>
          <w:sz w:val="19"/>
          <w:szCs w:val="19"/>
        </w:rPr>
        <w:t>časti</w:t>
      </w:r>
      <w:r w:rsidR="00DB0A22" w:rsidRPr="00114CD2">
        <w:rPr>
          <w:rFonts w:ascii="Arial" w:hAnsi="Arial" w:cs="Arial"/>
          <w:color w:val="000000" w:themeColor="text1"/>
          <w:sz w:val="19"/>
          <w:szCs w:val="19"/>
        </w:rPr>
        <w:t>ach ŽoNFP:</w:t>
      </w:r>
      <w:r w:rsidRPr="00114CD2">
        <w:rPr>
          <w:rFonts w:ascii="Arial" w:hAnsi="Arial" w:cs="Arial"/>
          <w:color w:val="000000" w:themeColor="text1"/>
          <w:sz w:val="19"/>
          <w:szCs w:val="19"/>
        </w:rPr>
        <w:t xml:space="preserve"> 10.1. Aktivity projektu a očakávané merateľné ukazovatele</w:t>
      </w:r>
      <w:r w:rsidR="00DB0A22" w:rsidRPr="00114CD2">
        <w:rPr>
          <w:rFonts w:ascii="Arial" w:hAnsi="Arial" w:cs="Arial"/>
          <w:color w:val="000000" w:themeColor="text1"/>
          <w:sz w:val="19"/>
          <w:szCs w:val="19"/>
        </w:rPr>
        <w:t xml:space="preserve">, </w:t>
      </w:r>
      <w:r w:rsidRPr="00114CD2">
        <w:rPr>
          <w:rFonts w:ascii="Arial" w:hAnsi="Arial" w:cs="Arial"/>
          <w:color w:val="000000" w:themeColor="text1"/>
          <w:sz w:val="19"/>
          <w:szCs w:val="19"/>
        </w:rPr>
        <w:t>10.2. Prehľad merateľných ukazovateľov projektu</w:t>
      </w:r>
      <w:r w:rsidR="00DB0A22" w:rsidRPr="00114CD2">
        <w:rPr>
          <w:rFonts w:ascii="Arial" w:hAnsi="Arial" w:cs="Arial"/>
          <w:color w:val="000000" w:themeColor="text1"/>
          <w:sz w:val="19"/>
          <w:szCs w:val="19"/>
        </w:rPr>
        <w:t xml:space="preserve">, </w:t>
      </w:r>
      <w:r w:rsidRPr="00114CD2">
        <w:rPr>
          <w:rFonts w:ascii="Arial" w:hAnsi="Arial" w:cs="Arial"/>
          <w:color w:val="000000" w:themeColor="text1"/>
          <w:sz w:val="19"/>
          <w:szCs w:val="19"/>
        </w:rPr>
        <w:t>9</w:t>
      </w:r>
      <w:r w:rsidR="00DB0A22" w:rsidRPr="00114CD2">
        <w:rPr>
          <w:rFonts w:ascii="Arial" w:hAnsi="Arial" w:cs="Arial"/>
          <w:color w:val="000000" w:themeColor="text1"/>
          <w:sz w:val="19"/>
          <w:szCs w:val="19"/>
        </w:rPr>
        <w:t xml:space="preserve">. </w:t>
      </w:r>
      <w:r w:rsidRPr="00114CD2">
        <w:rPr>
          <w:rFonts w:ascii="Arial" w:hAnsi="Arial" w:cs="Arial"/>
          <w:color w:val="000000" w:themeColor="text1"/>
          <w:sz w:val="19"/>
          <w:szCs w:val="19"/>
        </w:rPr>
        <w:t>Harmonogram realizácie aktivít</w:t>
      </w:r>
      <w:r w:rsidR="00DB0A22" w:rsidRPr="00114CD2">
        <w:rPr>
          <w:rFonts w:ascii="Arial" w:hAnsi="Arial" w:cs="Arial"/>
          <w:color w:val="000000" w:themeColor="text1"/>
          <w:sz w:val="19"/>
          <w:szCs w:val="19"/>
        </w:rPr>
        <w:t>.</w:t>
      </w:r>
    </w:p>
    <w:p w14:paraId="577484BB" w14:textId="77777777" w:rsidR="00BD1F2C" w:rsidRPr="00152E2E" w:rsidRDefault="00BD1F2C" w:rsidP="00BD1F2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2C14E947" w14:textId="77777777" w:rsidR="00BD1F2C" w:rsidRPr="00152E2E" w:rsidRDefault="00BD1F2C" w:rsidP="00BD1F2C">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merateľné ukazovatele v plnej miere zachytávajú výsledky aktivít projektu a podstatu cieľa projektu,</w:t>
      </w:r>
    </w:p>
    <w:p w14:paraId="39461F7C" w14:textId="77777777" w:rsidR="00BD1F2C" w:rsidRPr="00152E2E" w:rsidRDefault="00BD1F2C" w:rsidP="00BD1F2C">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vecne dosiahnuteľné realizáciou navrhovaných aktivít,</w:t>
      </w:r>
    </w:p>
    <w:p w14:paraId="5232B7F4" w14:textId="77777777" w:rsidR="00BD1F2C" w:rsidRPr="00152E2E" w:rsidRDefault="00BD1F2C" w:rsidP="00BD1F2C">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časovo dosiahnuteľné v rámci plánovaného harmonogramu realizácie aktivít ŽoNFP,</w:t>
      </w:r>
    </w:p>
    <w:p w14:paraId="7EC7F8A8" w14:textId="77777777" w:rsidR="00BD1F2C" w:rsidRPr="00152E2E" w:rsidRDefault="00BD1F2C" w:rsidP="00BD1F2C">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0AF1112E" w14:textId="7F8A207D" w:rsidR="00114CD2" w:rsidRPr="00114CD2" w:rsidRDefault="00DD0C34" w:rsidP="00DD0C34">
      <w:pPr>
        <w:spacing w:line="288" w:lineRule="auto"/>
        <w:jc w:val="both"/>
        <w:rPr>
          <w:rFonts w:ascii="Arial" w:eastAsia="Helvetica" w:hAnsi="Arial" w:cs="Arial"/>
          <w:color w:val="000000" w:themeColor="text1"/>
          <w:sz w:val="19"/>
          <w:szCs w:val="19"/>
        </w:rPr>
      </w:pPr>
      <w:r w:rsidRPr="00114CD2">
        <w:rPr>
          <w:rFonts w:ascii="Arial" w:hAnsi="Arial" w:cs="Arial"/>
          <w:color w:val="000000" w:themeColor="text1"/>
          <w:sz w:val="19"/>
          <w:szCs w:val="19"/>
        </w:rPr>
        <w:t xml:space="preserve">V prípade, že </w:t>
      </w:r>
      <w:r w:rsidR="00BD1F2C">
        <w:rPr>
          <w:rFonts w:ascii="Arial" w:hAnsi="Arial" w:cs="Arial"/>
          <w:color w:val="000000" w:themeColor="text1"/>
          <w:sz w:val="19"/>
          <w:szCs w:val="19"/>
        </w:rPr>
        <w:t>z</w:t>
      </w:r>
      <w:r w:rsidR="00BD1F2C" w:rsidRPr="00BD1F2C">
        <w:rPr>
          <w:rFonts w:ascii="Arial" w:hAnsi="Arial" w:cs="Arial"/>
          <w:color w:val="000000" w:themeColor="text1"/>
          <w:sz w:val="19"/>
          <w:szCs w:val="19"/>
        </w:rPr>
        <w:t>volené merateľné ukazovatele komplexne vyjadrujú výsledky navrhovaných aktivít, sú dosiahnuteľné v lehotách stanovených v časovom rámci projektu a ich plánované hodnoty zodpovedajú výške NFP v zmysle princípu „Value for money“</w:t>
      </w:r>
      <w:r w:rsidR="00BD1F2C">
        <w:rPr>
          <w:rFonts w:ascii="Arial" w:hAnsi="Arial" w:cs="Arial"/>
          <w:color w:val="000000" w:themeColor="text1"/>
          <w:sz w:val="19"/>
          <w:szCs w:val="19"/>
        </w:rPr>
        <w:t>, p</w:t>
      </w:r>
      <w:r w:rsidR="00BD1F2C" w:rsidRPr="00BD1F2C">
        <w:rPr>
          <w:rFonts w:ascii="Arial" w:hAnsi="Arial" w:cs="Arial"/>
          <w:color w:val="000000" w:themeColor="text1"/>
          <w:sz w:val="19"/>
          <w:szCs w:val="19"/>
        </w:rPr>
        <w:t>rípadné nedostatky nepredstavujú vážne ohrozenie dosiahnutia cieľov projektu</w:t>
      </w:r>
      <w:r w:rsidRPr="00114CD2">
        <w:rPr>
          <w:rFonts w:ascii="Arial" w:hAnsi="Arial" w:cs="Arial"/>
          <w:color w:val="000000" w:themeColor="text1"/>
          <w:sz w:val="19"/>
          <w:szCs w:val="19"/>
        </w:rPr>
        <w:t>, h</w:t>
      </w:r>
      <w:r w:rsidR="00115E1A" w:rsidRPr="00114CD2">
        <w:rPr>
          <w:rFonts w:ascii="Arial" w:hAnsi="Arial" w:cs="Arial"/>
          <w:color w:val="000000" w:themeColor="text1"/>
          <w:sz w:val="19"/>
          <w:szCs w:val="19"/>
        </w:rPr>
        <w:t xml:space="preserve">odnotiteľ </w:t>
      </w:r>
      <w:r w:rsidRPr="00114CD2">
        <w:rPr>
          <w:rFonts w:ascii="Arial" w:eastAsia="Helvetica" w:hAnsi="Arial" w:cs="Arial"/>
          <w:color w:val="000000" w:themeColor="text1"/>
          <w:sz w:val="19"/>
          <w:szCs w:val="19"/>
        </w:rPr>
        <w:t xml:space="preserve">hodnotiteľ zvolí odpoveď (áno). V prípade, že </w:t>
      </w:r>
      <w:r w:rsidR="00BD1F2C">
        <w:rPr>
          <w:rFonts w:ascii="Arial" w:eastAsia="Helvetica" w:hAnsi="Arial" w:cs="Arial"/>
          <w:color w:val="000000" w:themeColor="text1"/>
          <w:sz w:val="19"/>
          <w:szCs w:val="19"/>
        </w:rPr>
        <w:t>m</w:t>
      </w:r>
      <w:r w:rsidR="00BD1F2C" w:rsidRPr="00BD1F2C">
        <w:rPr>
          <w:rFonts w:ascii="Arial" w:hAnsi="Arial" w:cs="Arial"/>
          <w:color w:val="000000" w:themeColor="text1"/>
          <w:sz w:val="19"/>
          <w:szCs w:val="19"/>
        </w:rPr>
        <w:t>inimálne jeden z merateľných ukazovateľov vykazuje závažné nedostatky v nasledovných oblastiach: nereálna plánovaná hodnota, resp. nereálna plánovaná hodnota z vecného, časového alebo finančného hľadiska</w:t>
      </w:r>
      <w:r w:rsidR="00BD1F2C">
        <w:rPr>
          <w:rFonts w:ascii="Arial" w:hAnsi="Arial" w:cs="Arial"/>
          <w:color w:val="000000" w:themeColor="text1"/>
          <w:sz w:val="19"/>
          <w:szCs w:val="19"/>
        </w:rPr>
        <w:t>, n</w:t>
      </w:r>
      <w:r w:rsidR="00BD1F2C" w:rsidRPr="00BD1F2C">
        <w:rPr>
          <w:rFonts w:ascii="Arial" w:hAnsi="Arial" w:cs="Arial"/>
          <w:color w:val="000000" w:themeColor="text1"/>
          <w:sz w:val="19"/>
          <w:szCs w:val="19"/>
        </w:rPr>
        <w:t>edostatky predstavujú vážne ohrozenie dosiahnutia cieľov projektu</w:t>
      </w:r>
      <w:r w:rsidR="00114CD2" w:rsidRPr="00114CD2">
        <w:rPr>
          <w:rFonts w:ascii="Arial" w:eastAsia="Helvetica" w:hAnsi="Arial" w:cs="Arial"/>
          <w:color w:val="000000" w:themeColor="text1"/>
          <w:sz w:val="19"/>
          <w:szCs w:val="19"/>
        </w:rPr>
        <w:t>, hodnotiteľ zvolí odpove</w:t>
      </w:r>
      <w:r w:rsidR="00114CD2">
        <w:rPr>
          <w:rFonts w:ascii="Arial" w:eastAsia="Helvetica" w:hAnsi="Arial" w:cs="Arial"/>
          <w:color w:val="000000" w:themeColor="text1"/>
          <w:sz w:val="19"/>
          <w:szCs w:val="19"/>
        </w:rPr>
        <w:t>ď</w:t>
      </w:r>
      <w:r w:rsidR="00114CD2" w:rsidRPr="00114CD2">
        <w:rPr>
          <w:rFonts w:ascii="Arial" w:eastAsia="Helvetica" w:hAnsi="Arial" w:cs="Arial"/>
          <w:color w:val="000000" w:themeColor="text1"/>
          <w:sz w:val="19"/>
          <w:szCs w:val="19"/>
        </w:rPr>
        <w:t xml:space="preserve"> (nie). </w:t>
      </w:r>
    </w:p>
    <w:p w14:paraId="5B1BF828" w14:textId="5B23CCF4" w:rsidR="00973C38" w:rsidRDefault="000B454D" w:rsidP="006E7861">
      <w:pPr>
        <w:spacing w:before="120" w:after="120"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lastRenderedPageBreak/>
        <w:t xml:space="preserve">Hodnotiteľ svoju odpoveď zdôvodní v hodnotiacom hárku odborného hodnotenia v časti </w:t>
      </w:r>
      <w:r w:rsidRPr="00114CD2">
        <w:rPr>
          <w:rFonts w:ascii="Arial" w:eastAsiaTheme="majorEastAsia" w:hAnsi="Arial" w:cs="Arial"/>
          <w:color w:val="000000" w:themeColor="text1"/>
          <w:sz w:val="19"/>
          <w:szCs w:val="19"/>
          <w:lang w:bidi="en-US"/>
        </w:rPr>
        <w:t>Komentár</w:t>
      </w:r>
      <w:r w:rsidRPr="00114CD2">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604"/>
        <w:gridCol w:w="2389"/>
        <w:gridCol w:w="4638"/>
        <w:gridCol w:w="1389"/>
        <w:gridCol w:w="1557"/>
        <w:gridCol w:w="4549"/>
      </w:tblGrid>
      <w:tr w:rsidR="004A7540" w:rsidRPr="00152E2E" w14:paraId="630F802A" w14:textId="77777777" w:rsidTr="000B454D">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BB466C"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897C6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63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75FC65"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607007" w14:textId="77777777" w:rsidR="004A7540" w:rsidRPr="00152E2E" w:rsidRDefault="004A7540" w:rsidP="00B31F1B">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B6A55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54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F2F0D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0B454D" w:rsidRPr="00152E2E" w14:paraId="7274CC01" w14:textId="77777777" w:rsidTr="000B454D">
        <w:trPr>
          <w:trHeight w:val="601"/>
        </w:trPr>
        <w:tc>
          <w:tcPr>
            <w:tcW w:w="604" w:type="dxa"/>
            <w:vMerge w:val="restart"/>
            <w:tcBorders>
              <w:top w:val="single" w:sz="4" w:space="0" w:color="auto"/>
              <w:left w:val="single" w:sz="4" w:space="0" w:color="auto"/>
              <w:right w:val="single" w:sz="4" w:space="0" w:color="auto"/>
            </w:tcBorders>
            <w:vAlign w:val="center"/>
            <w:hideMark/>
          </w:tcPr>
          <w:p w14:paraId="227963F8" w14:textId="0F05D6CC" w:rsidR="000B454D" w:rsidRPr="00152E2E" w:rsidRDefault="000B454D" w:rsidP="00BD1F2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w:t>
            </w:r>
            <w:r w:rsidR="00BD1F2C">
              <w:rPr>
                <w:rFonts w:ascii="Arial" w:hAnsi="Arial" w:cs="Arial"/>
                <w:color w:val="000000" w:themeColor="text1"/>
                <w:sz w:val="19"/>
                <w:szCs w:val="19"/>
              </w:rPr>
              <w:t>4</w:t>
            </w:r>
          </w:p>
        </w:tc>
        <w:tc>
          <w:tcPr>
            <w:tcW w:w="2389" w:type="dxa"/>
            <w:vMerge w:val="restart"/>
            <w:tcBorders>
              <w:left w:val="single" w:sz="4" w:space="0" w:color="auto"/>
              <w:right w:val="single" w:sz="4" w:space="0" w:color="auto"/>
            </w:tcBorders>
            <w:vAlign w:val="center"/>
            <w:hideMark/>
          </w:tcPr>
          <w:p w14:paraId="29DE2A08" w14:textId="77777777" w:rsidR="00BD1F2C" w:rsidRPr="00BD1F2C" w:rsidRDefault="00BD1F2C" w:rsidP="00BD1F2C">
            <w:pPr>
              <w:widowControl w:val="0"/>
              <w:jc w:val="both"/>
              <w:rPr>
                <w:rFonts w:ascii="Arial" w:hAnsi="Arial" w:cs="Arial"/>
                <w:color w:val="000000"/>
                <w:sz w:val="19"/>
                <w:szCs w:val="19"/>
                <w:u w:color="000000"/>
              </w:rPr>
            </w:pPr>
            <w:r w:rsidRPr="00BD1F2C">
              <w:rPr>
                <w:rFonts w:ascii="Arial" w:hAnsi="Arial" w:cs="Arial"/>
                <w:color w:val="000000"/>
                <w:sz w:val="19"/>
                <w:szCs w:val="19"/>
                <w:u w:color="000000"/>
              </w:rPr>
              <w:t xml:space="preserve">SWOT analýza projektu </w:t>
            </w:r>
          </w:p>
          <w:p w14:paraId="25FCDCF7" w14:textId="5B31A44D" w:rsidR="000B454D" w:rsidRPr="00152E2E" w:rsidRDefault="000B454D" w:rsidP="009F5DD9">
            <w:pPr>
              <w:spacing w:line="288" w:lineRule="auto"/>
              <w:rPr>
                <w:rFonts w:ascii="Arial" w:hAnsi="Arial" w:cs="Arial"/>
                <w:color w:val="000000" w:themeColor="text1"/>
                <w:sz w:val="19"/>
                <w:szCs w:val="19"/>
              </w:rPr>
            </w:pPr>
          </w:p>
        </w:tc>
        <w:tc>
          <w:tcPr>
            <w:tcW w:w="4638" w:type="dxa"/>
            <w:vMerge w:val="restart"/>
            <w:tcBorders>
              <w:left w:val="single" w:sz="4" w:space="0" w:color="auto"/>
              <w:right w:val="single" w:sz="4" w:space="0" w:color="auto"/>
            </w:tcBorders>
            <w:vAlign w:val="center"/>
            <w:hideMark/>
          </w:tcPr>
          <w:p w14:paraId="452574D4" w14:textId="77777777" w:rsidR="00BD1F2C" w:rsidRPr="00BD1F2C" w:rsidRDefault="00BD1F2C" w:rsidP="00BD1F2C">
            <w:pPr>
              <w:widowControl w:val="0"/>
              <w:jc w:val="both"/>
              <w:rPr>
                <w:rFonts w:ascii="Arial" w:hAnsi="Arial" w:cs="Arial"/>
                <w:color w:val="000000"/>
                <w:sz w:val="19"/>
                <w:szCs w:val="19"/>
                <w:u w:color="000000"/>
              </w:rPr>
            </w:pPr>
            <w:r w:rsidRPr="00BD1F2C">
              <w:rPr>
                <w:rFonts w:ascii="Arial" w:hAnsi="Arial" w:cs="Arial"/>
                <w:color w:val="000000"/>
                <w:sz w:val="19"/>
                <w:szCs w:val="19"/>
                <w:u w:color="000000"/>
              </w:rPr>
              <w:t xml:space="preserve">Kritérium posudzuje, či je súčasťou žiadosti spracovaná SWOT analýza projektu a všetkých oblastí súvisiacich s daným projektom v požadovanom rozsahu, či sú identifikované riziká realizácie projektu a ak áno, či je navrhnutý spôsob ich minimalizácie. </w:t>
            </w:r>
          </w:p>
          <w:p w14:paraId="70B5A839" w14:textId="208F241D" w:rsidR="000B454D" w:rsidRPr="00152E2E" w:rsidRDefault="000B454D" w:rsidP="00BD1F2C">
            <w:pPr>
              <w:spacing w:line="256" w:lineRule="auto"/>
              <w:ind w:left="55"/>
              <w:contextualSpacing/>
              <w:rPr>
                <w:rFonts w:ascii="Arial" w:hAnsi="Arial" w:cs="Arial"/>
                <w:i/>
                <w:color w:val="000000" w:themeColor="text1"/>
                <w:sz w:val="19"/>
                <w:szCs w:val="19"/>
              </w:rPr>
            </w:pPr>
          </w:p>
        </w:tc>
        <w:tc>
          <w:tcPr>
            <w:tcW w:w="1389" w:type="dxa"/>
            <w:vMerge w:val="restart"/>
            <w:tcBorders>
              <w:left w:val="single" w:sz="4" w:space="0" w:color="auto"/>
              <w:right w:val="single" w:sz="4" w:space="0" w:color="auto"/>
            </w:tcBorders>
            <w:vAlign w:val="center"/>
          </w:tcPr>
          <w:p w14:paraId="17E8893D" w14:textId="68493E5A" w:rsidR="000B454D" w:rsidRPr="00152E2E" w:rsidRDefault="000B454D" w:rsidP="009F5DD9">
            <w:pPr>
              <w:spacing w:line="288" w:lineRule="auto"/>
              <w:jc w:val="center"/>
              <w:rPr>
                <w:rFonts w:ascii="Arial" w:hAnsi="Arial" w:cs="Arial"/>
                <w:color w:val="000000" w:themeColor="text1"/>
                <w:sz w:val="19"/>
                <w:szCs w:val="19"/>
              </w:rPr>
            </w:pPr>
            <w:r w:rsidRPr="002127C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EE5B117" w14:textId="13EEF7BC" w:rsidR="000B454D" w:rsidRPr="00152E2E" w:rsidRDefault="000B454D" w:rsidP="009F5DD9">
            <w:pPr>
              <w:spacing w:line="288" w:lineRule="auto"/>
              <w:jc w:val="center"/>
              <w:rPr>
                <w:rFonts w:ascii="Arial" w:hAnsi="Arial" w:cs="Arial"/>
                <w:color w:val="000000" w:themeColor="text1"/>
                <w:sz w:val="19"/>
                <w:szCs w:val="19"/>
              </w:rPr>
            </w:pPr>
            <w:r w:rsidRPr="002127C2">
              <w:rPr>
                <w:rFonts w:ascii="Arial" w:eastAsia="Helvetica" w:hAnsi="Arial" w:cs="Arial"/>
                <w:color w:val="000000" w:themeColor="text1"/>
                <w:sz w:val="19"/>
                <w:szCs w:val="19"/>
              </w:rPr>
              <w:t>áno</w:t>
            </w:r>
          </w:p>
        </w:tc>
        <w:tc>
          <w:tcPr>
            <w:tcW w:w="4549" w:type="dxa"/>
            <w:tcBorders>
              <w:top w:val="single" w:sz="4" w:space="0" w:color="auto"/>
              <w:left w:val="single" w:sz="4" w:space="0" w:color="auto"/>
              <w:bottom w:val="single" w:sz="4" w:space="0" w:color="auto"/>
              <w:right w:val="single" w:sz="4" w:space="0" w:color="auto"/>
            </w:tcBorders>
            <w:vAlign w:val="center"/>
            <w:hideMark/>
          </w:tcPr>
          <w:p w14:paraId="5CC7A794" w14:textId="24B5F81C" w:rsidR="000B454D" w:rsidRPr="00BD1F2C" w:rsidRDefault="00BD1F2C" w:rsidP="00BD1F2C">
            <w:pPr>
              <w:widowControl w:val="0"/>
              <w:jc w:val="both"/>
              <w:rPr>
                <w:rFonts w:ascii="Arial" w:hAnsi="Arial" w:cs="Arial"/>
                <w:color w:val="000000"/>
                <w:sz w:val="19"/>
                <w:szCs w:val="19"/>
                <w:u w:color="000000"/>
              </w:rPr>
            </w:pPr>
            <w:r w:rsidRPr="00BD1F2C">
              <w:rPr>
                <w:rFonts w:ascii="Arial" w:hAnsi="Arial" w:cs="Arial"/>
                <w:color w:val="000000"/>
                <w:sz w:val="19"/>
                <w:szCs w:val="19"/>
                <w:u w:color="000000"/>
              </w:rPr>
              <w:t xml:space="preserve">Projekt má spracovanú SWOT analýzu v požadovanom rozsahu. </w:t>
            </w:r>
          </w:p>
        </w:tc>
      </w:tr>
      <w:tr w:rsidR="000B454D" w:rsidRPr="00152E2E" w14:paraId="0F48E8F6" w14:textId="77777777" w:rsidTr="000B454D">
        <w:trPr>
          <w:trHeight w:val="285"/>
        </w:trPr>
        <w:tc>
          <w:tcPr>
            <w:tcW w:w="604" w:type="dxa"/>
            <w:vMerge/>
            <w:tcBorders>
              <w:left w:val="single" w:sz="4" w:space="0" w:color="auto"/>
              <w:right w:val="single" w:sz="4" w:space="0" w:color="auto"/>
            </w:tcBorders>
            <w:vAlign w:val="center"/>
            <w:hideMark/>
          </w:tcPr>
          <w:p w14:paraId="05C32A25" w14:textId="77777777" w:rsidR="000B454D" w:rsidRPr="00152E2E" w:rsidRDefault="000B454D" w:rsidP="009F5DD9">
            <w:pPr>
              <w:spacing w:line="288" w:lineRule="auto"/>
              <w:jc w:val="center"/>
              <w:rPr>
                <w:rFonts w:ascii="Arial" w:hAnsi="Arial" w:cs="Arial"/>
                <w:color w:val="000000" w:themeColor="text1"/>
                <w:sz w:val="19"/>
                <w:szCs w:val="19"/>
              </w:rPr>
            </w:pPr>
          </w:p>
        </w:tc>
        <w:tc>
          <w:tcPr>
            <w:tcW w:w="2389" w:type="dxa"/>
            <w:vMerge/>
            <w:tcBorders>
              <w:left w:val="single" w:sz="4" w:space="0" w:color="auto"/>
              <w:right w:val="single" w:sz="4" w:space="0" w:color="auto"/>
            </w:tcBorders>
            <w:vAlign w:val="center"/>
            <w:hideMark/>
          </w:tcPr>
          <w:p w14:paraId="2B347096" w14:textId="77777777" w:rsidR="000B454D" w:rsidRPr="00152E2E" w:rsidRDefault="000B454D" w:rsidP="009F5DD9">
            <w:pPr>
              <w:spacing w:line="288" w:lineRule="auto"/>
              <w:rPr>
                <w:rFonts w:ascii="Arial" w:hAnsi="Arial" w:cs="Arial"/>
                <w:color w:val="000000" w:themeColor="text1"/>
                <w:sz w:val="19"/>
                <w:szCs w:val="19"/>
              </w:rPr>
            </w:pPr>
          </w:p>
        </w:tc>
        <w:tc>
          <w:tcPr>
            <w:tcW w:w="4638" w:type="dxa"/>
            <w:vMerge/>
            <w:tcBorders>
              <w:left w:val="single" w:sz="4" w:space="0" w:color="auto"/>
              <w:right w:val="single" w:sz="4" w:space="0" w:color="auto"/>
            </w:tcBorders>
            <w:vAlign w:val="center"/>
            <w:hideMark/>
          </w:tcPr>
          <w:p w14:paraId="15CFE53D" w14:textId="77777777" w:rsidR="000B454D" w:rsidRPr="00152E2E" w:rsidRDefault="000B454D" w:rsidP="009F5DD9">
            <w:pPr>
              <w:spacing w:line="288" w:lineRule="auto"/>
              <w:rPr>
                <w:rFonts w:ascii="Arial" w:hAnsi="Arial" w:cs="Arial"/>
                <w:i/>
                <w:color w:val="000000" w:themeColor="text1"/>
                <w:sz w:val="19"/>
                <w:szCs w:val="19"/>
              </w:rPr>
            </w:pPr>
          </w:p>
        </w:tc>
        <w:tc>
          <w:tcPr>
            <w:tcW w:w="1389" w:type="dxa"/>
            <w:vMerge/>
            <w:tcBorders>
              <w:left w:val="single" w:sz="4" w:space="0" w:color="auto"/>
              <w:right w:val="single" w:sz="4" w:space="0" w:color="auto"/>
            </w:tcBorders>
            <w:vAlign w:val="center"/>
            <w:hideMark/>
          </w:tcPr>
          <w:p w14:paraId="639A1838" w14:textId="77777777" w:rsidR="000B454D" w:rsidRPr="00152E2E" w:rsidRDefault="000B454D"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29A00BFD" w14:textId="48476FEB" w:rsidR="000B454D" w:rsidRPr="00152E2E" w:rsidRDefault="000B454D" w:rsidP="009F5DD9">
            <w:pPr>
              <w:spacing w:line="288" w:lineRule="auto"/>
              <w:jc w:val="center"/>
              <w:rPr>
                <w:rFonts w:ascii="Arial" w:hAnsi="Arial" w:cs="Arial"/>
                <w:color w:val="000000" w:themeColor="text1"/>
                <w:sz w:val="19"/>
                <w:szCs w:val="19"/>
              </w:rPr>
            </w:pPr>
            <w:r w:rsidRPr="002127C2">
              <w:rPr>
                <w:rFonts w:ascii="Arial" w:eastAsia="Helvetica" w:hAnsi="Arial" w:cs="Arial"/>
                <w:color w:val="000000" w:themeColor="text1"/>
                <w:sz w:val="19"/>
                <w:szCs w:val="19"/>
              </w:rPr>
              <w:t>nie</w:t>
            </w:r>
          </w:p>
        </w:tc>
        <w:tc>
          <w:tcPr>
            <w:tcW w:w="4549" w:type="dxa"/>
            <w:tcBorders>
              <w:top w:val="single" w:sz="4" w:space="0" w:color="auto"/>
              <w:left w:val="single" w:sz="4" w:space="0" w:color="auto"/>
              <w:bottom w:val="single" w:sz="4" w:space="0" w:color="auto"/>
              <w:right w:val="single" w:sz="4" w:space="0" w:color="auto"/>
            </w:tcBorders>
            <w:vAlign w:val="center"/>
            <w:hideMark/>
          </w:tcPr>
          <w:p w14:paraId="7BF8B51C" w14:textId="70167282" w:rsidR="000B454D" w:rsidRPr="00BD1F2C" w:rsidRDefault="00BD1F2C" w:rsidP="00BD1F2C">
            <w:pPr>
              <w:widowControl w:val="0"/>
              <w:jc w:val="both"/>
              <w:rPr>
                <w:rFonts w:ascii="Arial" w:hAnsi="Arial" w:cs="Arial"/>
                <w:color w:val="000000"/>
                <w:sz w:val="19"/>
                <w:szCs w:val="19"/>
                <w:u w:color="000000"/>
              </w:rPr>
            </w:pPr>
            <w:r w:rsidRPr="00BD1F2C">
              <w:rPr>
                <w:rFonts w:ascii="Arial" w:hAnsi="Arial" w:cs="Arial"/>
                <w:color w:val="000000"/>
                <w:sz w:val="19"/>
                <w:szCs w:val="19"/>
                <w:u w:color="000000"/>
              </w:rPr>
              <w:t xml:space="preserve">Projekt nemá spracovanú SWOT analýzu v požadovanom rozsahu. </w:t>
            </w:r>
          </w:p>
        </w:tc>
      </w:tr>
    </w:tbl>
    <w:p w14:paraId="1B64F73C" w14:textId="40B799B0" w:rsidR="008D59D6" w:rsidRPr="008D59D6" w:rsidRDefault="00B1405B" w:rsidP="00793629">
      <w:pPr>
        <w:spacing w:line="288" w:lineRule="auto"/>
        <w:jc w:val="both"/>
        <w:rPr>
          <w:rFonts w:ascii="Arial" w:hAnsi="Arial" w:cs="Arial"/>
          <w:color w:val="000000" w:themeColor="text1"/>
          <w:sz w:val="19"/>
          <w:szCs w:val="19"/>
        </w:rPr>
      </w:pPr>
      <w:r w:rsidRPr="008D59D6">
        <w:rPr>
          <w:rFonts w:ascii="Arial" w:hAnsi="Arial" w:cs="Arial"/>
          <w:color w:val="000000" w:themeColor="text1"/>
          <w:sz w:val="19"/>
          <w:szCs w:val="19"/>
        </w:rPr>
        <w:t>Hodnotiteľ posudzuje najmä informácie uvedené v</w:t>
      </w:r>
      <w:r w:rsidR="008D59D6" w:rsidRPr="008D59D6">
        <w:rPr>
          <w:rFonts w:ascii="Arial" w:hAnsi="Arial" w:cs="Arial"/>
          <w:color w:val="000000" w:themeColor="text1"/>
          <w:sz w:val="19"/>
          <w:szCs w:val="19"/>
        </w:rPr>
        <w:t xml:space="preserve"> </w:t>
      </w:r>
      <w:r w:rsidR="008D59D6" w:rsidRPr="00114CD2">
        <w:rPr>
          <w:rFonts w:ascii="Arial" w:hAnsi="Arial" w:cs="Arial"/>
          <w:color w:val="000000" w:themeColor="text1"/>
          <w:sz w:val="19"/>
          <w:szCs w:val="19"/>
        </w:rPr>
        <w:t>v častiach ŽoNFP</w:t>
      </w:r>
      <w:r w:rsidR="008D59D6">
        <w:rPr>
          <w:rFonts w:ascii="Arial" w:hAnsi="Arial" w:cs="Arial"/>
          <w:color w:val="000000" w:themeColor="text1"/>
          <w:sz w:val="19"/>
          <w:szCs w:val="19"/>
        </w:rPr>
        <w:t xml:space="preserve">: 13 </w:t>
      </w:r>
      <w:r w:rsidR="008D59D6" w:rsidRPr="008D59D6">
        <w:rPr>
          <w:rFonts w:ascii="Arial" w:hAnsi="Arial" w:cs="Arial"/>
          <w:color w:val="000000" w:themeColor="text1"/>
          <w:sz w:val="19"/>
          <w:szCs w:val="19"/>
        </w:rPr>
        <w:t>Identifikácia rizík a prostriedky na ich elimináciu</w:t>
      </w:r>
      <w:r w:rsidR="00793629">
        <w:rPr>
          <w:rFonts w:ascii="Arial" w:hAnsi="Arial" w:cs="Arial"/>
          <w:color w:val="000000" w:themeColor="text1"/>
          <w:sz w:val="19"/>
          <w:szCs w:val="19"/>
        </w:rPr>
        <w:t xml:space="preserve"> a v p</w:t>
      </w:r>
      <w:r w:rsidR="008D59D6" w:rsidRPr="008D59D6">
        <w:rPr>
          <w:rFonts w:ascii="Arial" w:hAnsi="Arial" w:cs="Arial"/>
          <w:color w:val="000000" w:themeColor="text1"/>
          <w:sz w:val="19"/>
          <w:szCs w:val="19"/>
        </w:rPr>
        <w:t xml:space="preserve">ríloha - SWOT analýza </w:t>
      </w:r>
    </w:p>
    <w:p w14:paraId="4F42134B" w14:textId="6A166475" w:rsidR="008D59D6" w:rsidRPr="008D59D6" w:rsidRDefault="00793629" w:rsidP="00793629">
      <w:pPr>
        <w:spacing w:line="288" w:lineRule="auto"/>
        <w:jc w:val="both"/>
        <w:rPr>
          <w:rFonts w:ascii="Arial" w:hAnsi="Arial" w:cs="Arial"/>
          <w:color w:val="000000" w:themeColor="text1"/>
          <w:sz w:val="19"/>
          <w:szCs w:val="19"/>
        </w:rPr>
      </w:pPr>
      <w:r>
        <w:rPr>
          <w:rFonts w:ascii="Arial" w:hAnsi="Arial" w:cs="Arial"/>
          <w:color w:val="000000" w:themeColor="text1"/>
          <w:sz w:val="19"/>
          <w:szCs w:val="19"/>
        </w:rPr>
        <w:t>H</w:t>
      </w:r>
      <w:r w:rsidR="000B454D" w:rsidRPr="00114CD2">
        <w:rPr>
          <w:rFonts w:ascii="Arial" w:hAnsi="Arial" w:cs="Arial"/>
          <w:color w:val="000000" w:themeColor="text1"/>
          <w:sz w:val="19"/>
          <w:szCs w:val="19"/>
        </w:rPr>
        <w:t xml:space="preserve">odnotiteľ posúdi, či </w:t>
      </w:r>
      <w:r w:rsidR="000B454D">
        <w:rPr>
          <w:rFonts w:ascii="Arial" w:hAnsi="Arial" w:cs="Arial"/>
          <w:color w:val="000000" w:themeColor="text1"/>
          <w:sz w:val="19"/>
          <w:szCs w:val="19"/>
        </w:rPr>
        <w:t xml:space="preserve">žiadateľ v projekte dostatočne </w:t>
      </w:r>
      <w:r w:rsidR="008D59D6">
        <w:rPr>
          <w:rFonts w:ascii="Arial" w:hAnsi="Arial" w:cs="Arial"/>
          <w:color w:val="000000" w:themeColor="text1"/>
          <w:sz w:val="19"/>
          <w:szCs w:val="19"/>
        </w:rPr>
        <w:t xml:space="preserve">popísal </w:t>
      </w:r>
      <w:r w:rsidR="008D59D6" w:rsidRPr="008D59D6">
        <w:rPr>
          <w:rFonts w:ascii="Arial" w:hAnsi="Arial" w:cs="Arial"/>
          <w:color w:val="000000" w:themeColor="text1"/>
          <w:sz w:val="19"/>
          <w:szCs w:val="19"/>
        </w:rPr>
        <w:t>silné stránky</w:t>
      </w:r>
      <w:r>
        <w:rPr>
          <w:rFonts w:ascii="Arial" w:hAnsi="Arial" w:cs="Arial"/>
          <w:color w:val="000000" w:themeColor="text1"/>
          <w:sz w:val="19"/>
          <w:szCs w:val="19"/>
        </w:rPr>
        <w:t xml:space="preserve">, </w:t>
      </w:r>
      <w:r w:rsidRPr="00793629">
        <w:rPr>
          <w:rFonts w:ascii="Arial" w:hAnsi="Arial" w:cs="Arial"/>
          <w:color w:val="000000" w:themeColor="text1"/>
          <w:sz w:val="19"/>
          <w:szCs w:val="19"/>
        </w:rPr>
        <w:t xml:space="preserve">slabé stránky a nedostatky </w:t>
      </w:r>
      <w:r w:rsidR="008D59D6" w:rsidRPr="008D59D6">
        <w:rPr>
          <w:rFonts w:ascii="Arial" w:hAnsi="Arial" w:cs="Arial"/>
          <w:color w:val="000000" w:themeColor="text1"/>
          <w:sz w:val="19"/>
          <w:szCs w:val="19"/>
        </w:rPr>
        <w:t>v oblasti prevádzky a personálneho vybavenia kancelárie MAS</w:t>
      </w:r>
      <w:r>
        <w:rPr>
          <w:rFonts w:ascii="Arial" w:hAnsi="Arial" w:cs="Arial"/>
          <w:color w:val="000000" w:themeColor="text1"/>
          <w:sz w:val="19"/>
          <w:szCs w:val="19"/>
        </w:rPr>
        <w:t>, či ž</w:t>
      </w:r>
      <w:r w:rsidR="008D59D6" w:rsidRPr="00793629">
        <w:rPr>
          <w:rFonts w:ascii="Arial" w:hAnsi="Arial" w:cs="Arial"/>
          <w:color w:val="000000" w:themeColor="text1"/>
          <w:sz w:val="19"/>
          <w:szCs w:val="19"/>
        </w:rPr>
        <w:t xml:space="preserve">iadateľ </w:t>
      </w:r>
      <w:r>
        <w:rPr>
          <w:rFonts w:ascii="Arial" w:hAnsi="Arial" w:cs="Arial"/>
          <w:color w:val="000000" w:themeColor="text1"/>
          <w:sz w:val="19"/>
          <w:szCs w:val="19"/>
        </w:rPr>
        <w:t xml:space="preserve">dostatočne </w:t>
      </w:r>
      <w:r w:rsidR="008D59D6" w:rsidRPr="00793629">
        <w:rPr>
          <w:rFonts w:ascii="Arial" w:hAnsi="Arial" w:cs="Arial"/>
          <w:color w:val="000000" w:themeColor="text1"/>
          <w:sz w:val="19"/>
          <w:szCs w:val="19"/>
        </w:rPr>
        <w:t>pop</w:t>
      </w:r>
      <w:r>
        <w:rPr>
          <w:rFonts w:ascii="Arial" w:hAnsi="Arial" w:cs="Arial"/>
          <w:color w:val="000000" w:themeColor="text1"/>
          <w:sz w:val="19"/>
          <w:szCs w:val="19"/>
        </w:rPr>
        <w:t xml:space="preserve">ísal </w:t>
      </w:r>
      <w:r w:rsidR="008D59D6" w:rsidRPr="00793629">
        <w:rPr>
          <w:rFonts w:ascii="Arial" w:hAnsi="Arial" w:cs="Arial"/>
          <w:color w:val="000000" w:themeColor="text1"/>
          <w:sz w:val="19"/>
          <w:szCs w:val="19"/>
        </w:rPr>
        <w:t>vonkajšie faktory, ktoré môžu pozitívne prispievať k prevádzke a personálnemu vybaveniu kancelárie MAS</w:t>
      </w:r>
      <w:r>
        <w:rPr>
          <w:rFonts w:ascii="Arial" w:hAnsi="Arial" w:cs="Arial"/>
          <w:color w:val="000000" w:themeColor="text1"/>
          <w:sz w:val="19"/>
          <w:szCs w:val="19"/>
        </w:rPr>
        <w:t xml:space="preserve">, resp. </w:t>
      </w:r>
      <w:r w:rsidR="008D59D6" w:rsidRPr="00793629">
        <w:rPr>
          <w:rFonts w:ascii="Arial" w:hAnsi="Arial" w:cs="Arial"/>
          <w:color w:val="000000" w:themeColor="text1"/>
          <w:sz w:val="19"/>
          <w:szCs w:val="19"/>
        </w:rPr>
        <w:t xml:space="preserve">ktoré môžu ohroziť prevádzku kancelárie MAS alebo problémy, ktorým môže MAS v budúcnosti čeliť </w:t>
      </w:r>
    </w:p>
    <w:p w14:paraId="26F67B51" w14:textId="5E7B24EF" w:rsidR="000200C7" w:rsidRPr="00793629" w:rsidRDefault="000200C7" w:rsidP="000200C7">
      <w:pPr>
        <w:spacing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V prípade, že</w:t>
      </w:r>
      <w:r w:rsidR="00793629">
        <w:rPr>
          <w:rFonts w:ascii="Arial" w:hAnsi="Arial" w:cs="Arial"/>
          <w:color w:val="000000" w:themeColor="text1"/>
          <w:sz w:val="19"/>
          <w:szCs w:val="19"/>
        </w:rPr>
        <w:t xml:space="preserve"> p</w:t>
      </w:r>
      <w:r w:rsidR="00793629" w:rsidRPr="00BD1F2C">
        <w:rPr>
          <w:rFonts w:ascii="Arial" w:hAnsi="Arial" w:cs="Arial"/>
          <w:color w:val="000000"/>
          <w:sz w:val="19"/>
          <w:szCs w:val="19"/>
          <w:u w:color="000000"/>
        </w:rPr>
        <w:t xml:space="preserve">rojekt má spracovanú SWOT analýzu v požadovanom rozsahu. </w:t>
      </w:r>
      <w:r w:rsidRPr="00793629">
        <w:rPr>
          <w:rFonts w:ascii="Arial" w:hAnsi="Arial" w:cs="Arial"/>
          <w:color w:val="000000" w:themeColor="text1"/>
          <w:sz w:val="19"/>
          <w:szCs w:val="19"/>
        </w:rPr>
        <w:t xml:space="preserve">hodnotiteľ zvolí odpoveď (áno). V prípade, že </w:t>
      </w:r>
      <w:r w:rsidR="00793629">
        <w:rPr>
          <w:rFonts w:ascii="Arial" w:hAnsi="Arial" w:cs="Arial"/>
          <w:color w:val="000000" w:themeColor="text1"/>
          <w:sz w:val="19"/>
          <w:szCs w:val="19"/>
        </w:rPr>
        <w:t>p</w:t>
      </w:r>
      <w:r w:rsidR="00793629" w:rsidRPr="00BD1F2C">
        <w:rPr>
          <w:rFonts w:ascii="Arial" w:hAnsi="Arial" w:cs="Arial"/>
          <w:color w:val="000000"/>
          <w:sz w:val="19"/>
          <w:szCs w:val="19"/>
          <w:u w:color="000000"/>
        </w:rPr>
        <w:t>rojekt nemá spracovanú SWOT analýzu v požadovanom rozsahu</w:t>
      </w:r>
      <w:r w:rsidRPr="00793629">
        <w:rPr>
          <w:rFonts w:ascii="Arial" w:hAnsi="Arial" w:cs="Arial"/>
          <w:color w:val="000000" w:themeColor="text1"/>
          <w:sz w:val="19"/>
          <w:szCs w:val="19"/>
        </w:rPr>
        <w:t xml:space="preserve">, hodnotiteľ zvolí odpoveď (nie). </w:t>
      </w:r>
    </w:p>
    <w:p w14:paraId="1B96BBEB" w14:textId="077A96BE" w:rsidR="00973C38" w:rsidRDefault="000B454D" w:rsidP="00793629">
      <w:pPr>
        <w:spacing w:line="288" w:lineRule="auto"/>
        <w:jc w:val="both"/>
        <w:rPr>
          <w:rFonts w:ascii="Arial" w:hAnsi="Arial" w:cs="Arial"/>
          <w:color w:val="000000" w:themeColor="text1"/>
          <w:sz w:val="19"/>
          <w:szCs w:val="19"/>
        </w:rPr>
      </w:pPr>
      <w:r w:rsidRPr="00114CD2">
        <w:rPr>
          <w:rFonts w:ascii="Arial" w:hAnsi="Arial" w:cs="Arial"/>
          <w:color w:val="000000" w:themeColor="text1"/>
          <w:sz w:val="19"/>
          <w:szCs w:val="19"/>
        </w:rPr>
        <w:t xml:space="preserve">Hodnotiteľ svoju odpoveď zdôvodní v hodnotiacom hárku odborného hodnotenia v časti </w:t>
      </w:r>
      <w:r w:rsidRPr="00793629">
        <w:rPr>
          <w:rFonts w:ascii="Arial" w:hAnsi="Arial" w:cs="Arial"/>
          <w:color w:val="000000" w:themeColor="text1"/>
          <w:sz w:val="19"/>
          <w:szCs w:val="19"/>
        </w:rPr>
        <w:t>Komentár</w:t>
      </w:r>
      <w:r w:rsidRPr="00114CD2">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598"/>
        <w:gridCol w:w="14528"/>
      </w:tblGrid>
      <w:tr w:rsidR="006B000A" w:rsidRPr="00152E2E" w14:paraId="36592148" w14:textId="77777777" w:rsidTr="000200C7">
        <w:trPr>
          <w:trHeight w:val="521"/>
        </w:trPr>
        <w:tc>
          <w:tcPr>
            <w:tcW w:w="5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ACFF7E"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3.</w:t>
            </w:r>
          </w:p>
        </w:tc>
        <w:tc>
          <w:tcPr>
            <w:tcW w:w="145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CD22EC5"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Administratívna a prevádzková kapacita žiadateľa</w:t>
            </w:r>
          </w:p>
        </w:tc>
      </w:tr>
    </w:tbl>
    <w:p w14:paraId="64F1087C" w14:textId="77777777" w:rsidR="00BE2F8F" w:rsidRPr="00152E2E" w:rsidRDefault="00BE2F8F" w:rsidP="009F5DD9">
      <w:pPr>
        <w:spacing w:after="0"/>
      </w:pPr>
    </w:p>
    <w:tbl>
      <w:tblPr>
        <w:tblStyle w:val="TableGrid4"/>
        <w:tblW w:w="15135" w:type="dxa"/>
        <w:tblLook w:val="04A0" w:firstRow="1" w:lastRow="0" w:firstColumn="1" w:lastColumn="0" w:noHBand="0" w:noVBand="1"/>
      </w:tblPr>
      <w:tblGrid>
        <w:gridCol w:w="600"/>
        <w:gridCol w:w="2223"/>
        <w:gridCol w:w="3948"/>
        <w:gridCol w:w="1370"/>
        <w:gridCol w:w="1749"/>
        <w:gridCol w:w="5245"/>
      </w:tblGrid>
      <w:tr w:rsidR="00D60222" w:rsidRPr="00152E2E" w14:paraId="7339ED2A" w14:textId="77777777" w:rsidTr="00E3160F">
        <w:trPr>
          <w:trHeight w:val="397"/>
          <w:tblHeader/>
        </w:trPr>
        <w:tc>
          <w:tcPr>
            <w:tcW w:w="60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C84B51"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22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FE38E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9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D9743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7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4B752F" w14:textId="77777777" w:rsidR="004A7540" w:rsidRPr="00152E2E" w:rsidRDefault="004A7540" w:rsidP="00E32869">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74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DB6FC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2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5D029D"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E3160F" w:rsidRPr="00152E2E" w14:paraId="0BEBDA32" w14:textId="77777777" w:rsidTr="00E3160F">
        <w:trPr>
          <w:trHeight w:val="510"/>
        </w:trPr>
        <w:tc>
          <w:tcPr>
            <w:tcW w:w="600" w:type="dxa"/>
            <w:vMerge w:val="restart"/>
            <w:tcBorders>
              <w:top w:val="single" w:sz="4" w:space="0" w:color="auto"/>
              <w:left w:val="single" w:sz="4" w:space="0" w:color="auto"/>
              <w:bottom w:val="single" w:sz="4" w:space="0" w:color="auto"/>
              <w:right w:val="single" w:sz="4" w:space="0" w:color="auto"/>
            </w:tcBorders>
            <w:vAlign w:val="center"/>
            <w:hideMark/>
          </w:tcPr>
          <w:p w14:paraId="145EA3EC" w14:textId="77777777" w:rsidR="00E3160F" w:rsidRPr="00152E2E" w:rsidRDefault="00E3160F"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3.1</w:t>
            </w:r>
          </w:p>
        </w:tc>
        <w:tc>
          <w:tcPr>
            <w:tcW w:w="2223" w:type="dxa"/>
            <w:vMerge w:val="restart"/>
            <w:tcBorders>
              <w:top w:val="single" w:sz="4" w:space="0" w:color="auto"/>
              <w:left w:val="single" w:sz="4" w:space="0" w:color="auto"/>
              <w:bottom w:val="single" w:sz="4" w:space="0" w:color="auto"/>
              <w:right w:val="single" w:sz="4" w:space="0" w:color="auto"/>
            </w:tcBorders>
            <w:vAlign w:val="center"/>
            <w:hideMark/>
          </w:tcPr>
          <w:p w14:paraId="0DC34345" w14:textId="0374F4B4" w:rsidR="00E3160F" w:rsidRPr="00E3160F" w:rsidRDefault="002C4E79" w:rsidP="00E3160F">
            <w:pPr>
              <w:spacing w:line="288" w:lineRule="auto"/>
              <w:jc w:val="both"/>
              <w:rPr>
                <w:rFonts w:ascii="Arial" w:hAnsi="Arial" w:cs="Arial"/>
                <w:i/>
                <w:color w:val="000000" w:themeColor="text1"/>
                <w:sz w:val="19"/>
                <w:szCs w:val="19"/>
              </w:rPr>
            </w:pPr>
            <w:r w:rsidRPr="002127C2">
              <w:rPr>
                <w:rFonts w:ascii="Arial" w:hAnsi="Arial" w:cs="Arial"/>
                <w:color w:val="000000" w:themeColor="text1"/>
                <w:sz w:val="19"/>
                <w:szCs w:val="19"/>
              </w:rPr>
              <w:t>Posúdenie administr</w:t>
            </w:r>
            <w:r>
              <w:rPr>
                <w:rFonts w:ascii="Arial" w:hAnsi="Arial" w:cs="Arial"/>
                <w:color w:val="000000" w:themeColor="text1"/>
                <w:sz w:val="19"/>
                <w:szCs w:val="19"/>
              </w:rPr>
              <w:t>atívnych a odborných kapacít na </w:t>
            </w:r>
            <w:r w:rsidRPr="002127C2">
              <w:rPr>
                <w:rFonts w:ascii="Arial" w:hAnsi="Arial" w:cs="Arial"/>
                <w:color w:val="000000" w:themeColor="text1"/>
                <w:sz w:val="19"/>
                <w:szCs w:val="19"/>
              </w:rPr>
              <w:t>riadenie a realizáciu projektu</w:t>
            </w:r>
          </w:p>
        </w:tc>
        <w:tc>
          <w:tcPr>
            <w:tcW w:w="3948" w:type="dxa"/>
            <w:vMerge w:val="restart"/>
            <w:tcBorders>
              <w:top w:val="single" w:sz="4" w:space="0" w:color="auto"/>
              <w:left w:val="single" w:sz="4" w:space="0" w:color="auto"/>
              <w:bottom w:val="single" w:sz="4" w:space="0" w:color="auto"/>
              <w:right w:val="single" w:sz="4" w:space="0" w:color="auto"/>
            </w:tcBorders>
            <w:vAlign w:val="center"/>
          </w:tcPr>
          <w:p w14:paraId="2DD9BCE6" w14:textId="77777777" w:rsidR="00793629" w:rsidRPr="00793629" w:rsidRDefault="00793629" w:rsidP="00793629">
            <w:pPr>
              <w:spacing w:line="288" w:lineRule="auto"/>
              <w:jc w:val="both"/>
              <w:rPr>
                <w:rFonts w:ascii="Arial" w:hAnsi="Arial" w:cs="Arial"/>
                <w:color w:val="000000" w:themeColor="text1"/>
                <w:sz w:val="19"/>
                <w:szCs w:val="19"/>
              </w:rPr>
            </w:pPr>
            <w:r w:rsidRPr="00793629">
              <w:rPr>
                <w:rFonts w:ascii="Arial" w:hAnsi="Arial" w:cs="Arial"/>
                <w:color w:val="000000" w:themeColor="text1"/>
                <w:sz w:val="19"/>
                <w:szCs w:val="19"/>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w:t>
            </w:r>
            <w:r w:rsidRPr="00793629">
              <w:rPr>
                <w:rFonts w:ascii="Arial" w:hAnsi="Arial" w:cs="Arial"/>
                <w:color w:val="000000" w:themeColor="text1"/>
                <w:sz w:val="19"/>
                <w:szCs w:val="19"/>
              </w:rPr>
              <w:lastRenderedPageBreak/>
              <w:t xml:space="preserve">potrebných odborných znalostí, vzdelania atď.). </w:t>
            </w:r>
          </w:p>
          <w:p w14:paraId="15920EA0" w14:textId="0124EAA2" w:rsidR="00E3160F" w:rsidRPr="00152E2E" w:rsidRDefault="00793629" w:rsidP="00793629">
            <w:pPr>
              <w:spacing w:line="288" w:lineRule="auto"/>
              <w:jc w:val="both"/>
              <w:rPr>
                <w:rFonts w:ascii="Arial" w:hAnsi="Arial" w:cs="Arial"/>
                <w:color w:val="000000" w:themeColor="text1"/>
                <w:sz w:val="19"/>
                <w:szCs w:val="19"/>
              </w:rPr>
            </w:pPr>
            <w:r w:rsidRPr="00793629">
              <w:rPr>
                <w:rFonts w:ascii="Arial" w:hAnsi="Arial" w:cs="Arial"/>
                <w:color w:val="000000" w:themeColor="text1"/>
                <w:sz w:val="19"/>
                <w:szCs w:val="19"/>
              </w:rPr>
              <w:t>Administratívne a odborné kapacity môžu byť zabezpečené buď interne alebo externe.</w:t>
            </w:r>
            <w:r>
              <w:rPr>
                <w:sz w:val="19"/>
                <w:szCs w:val="19"/>
              </w:rPr>
              <w:t xml:space="preserve"> </w:t>
            </w:r>
          </w:p>
        </w:tc>
        <w:tc>
          <w:tcPr>
            <w:tcW w:w="1370" w:type="dxa"/>
            <w:vMerge w:val="restart"/>
            <w:tcBorders>
              <w:top w:val="single" w:sz="4" w:space="0" w:color="auto"/>
              <w:left w:val="single" w:sz="4" w:space="0" w:color="auto"/>
              <w:bottom w:val="single" w:sz="4" w:space="0" w:color="auto"/>
              <w:right w:val="single" w:sz="4" w:space="0" w:color="auto"/>
            </w:tcBorders>
            <w:vAlign w:val="center"/>
          </w:tcPr>
          <w:p w14:paraId="557397D5" w14:textId="77777777" w:rsidR="00E3160F" w:rsidRPr="00E3160F" w:rsidRDefault="00E3160F" w:rsidP="00E3160F">
            <w:pPr>
              <w:spacing w:line="288" w:lineRule="auto"/>
              <w:jc w:val="both"/>
              <w:rPr>
                <w:rFonts w:ascii="Arial" w:hAnsi="Arial" w:cs="Arial"/>
                <w:color w:val="000000" w:themeColor="text1"/>
                <w:sz w:val="19"/>
                <w:szCs w:val="19"/>
              </w:rPr>
            </w:pPr>
            <w:r w:rsidRPr="00E3160F">
              <w:rPr>
                <w:rFonts w:ascii="Arial" w:hAnsi="Arial" w:cs="Arial"/>
                <w:color w:val="000000" w:themeColor="text1"/>
                <w:sz w:val="19"/>
                <w:szCs w:val="19"/>
              </w:rPr>
              <w:lastRenderedPageBreak/>
              <w:t>Vylučujúce kritérium</w:t>
            </w:r>
          </w:p>
          <w:p w14:paraId="1F4A3B11" w14:textId="77777777" w:rsidR="00E3160F" w:rsidRPr="00152E2E" w:rsidRDefault="00E3160F" w:rsidP="00E3160F">
            <w:pPr>
              <w:spacing w:line="288" w:lineRule="auto"/>
              <w:contextualSpacing/>
              <w:rPr>
                <w:rFonts w:ascii="Arial" w:hAnsi="Arial" w:cs="Arial"/>
                <w:color w:val="000000" w:themeColor="text1"/>
                <w:sz w:val="19"/>
                <w:szCs w:val="19"/>
              </w:rPr>
            </w:pPr>
          </w:p>
        </w:tc>
        <w:tc>
          <w:tcPr>
            <w:tcW w:w="1749" w:type="dxa"/>
            <w:tcBorders>
              <w:top w:val="single" w:sz="4" w:space="0" w:color="auto"/>
              <w:left w:val="single" w:sz="4" w:space="0" w:color="auto"/>
              <w:bottom w:val="single" w:sz="4" w:space="0" w:color="auto"/>
              <w:right w:val="single" w:sz="4" w:space="0" w:color="auto"/>
            </w:tcBorders>
            <w:vAlign w:val="center"/>
            <w:hideMark/>
          </w:tcPr>
          <w:p w14:paraId="7DC8C979" w14:textId="37CD6AC4" w:rsidR="00E3160F" w:rsidRPr="00152E2E" w:rsidRDefault="00E3160F" w:rsidP="00E3160F">
            <w:pPr>
              <w:spacing w:line="288" w:lineRule="auto"/>
              <w:contextualSpacing/>
              <w:jc w:val="center"/>
              <w:rPr>
                <w:rFonts w:ascii="Arial" w:hAnsi="Arial" w:cs="Arial"/>
                <w:color w:val="000000" w:themeColor="text1"/>
                <w:sz w:val="19"/>
                <w:szCs w:val="19"/>
              </w:rPr>
            </w:pPr>
            <w:r w:rsidRPr="00E3160F">
              <w:rPr>
                <w:rFonts w:ascii="Arial" w:hAnsi="Arial" w:cs="Arial"/>
                <w:color w:val="000000" w:themeColor="text1"/>
                <w:sz w:val="19"/>
                <w:szCs w:val="19"/>
              </w:rPr>
              <w:t>áno</w:t>
            </w:r>
          </w:p>
        </w:tc>
        <w:tc>
          <w:tcPr>
            <w:tcW w:w="5245" w:type="dxa"/>
            <w:tcBorders>
              <w:top w:val="single" w:sz="4" w:space="0" w:color="auto"/>
              <w:left w:val="single" w:sz="4" w:space="0" w:color="auto"/>
              <w:bottom w:val="single" w:sz="4" w:space="0" w:color="auto"/>
              <w:right w:val="single" w:sz="4" w:space="0" w:color="auto"/>
            </w:tcBorders>
            <w:vAlign w:val="center"/>
            <w:hideMark/>
          </w:tcPr>
          <w:p w14:paraId="24BD4424" w14:textId="6400E132" w:rsidR="00E3160F" w:rsidRPr="00E3160F" w:rsidRDefault="00793629" w:rsidP="00793629">
            <w:pPr>
              <w:spacing w:line="288" w:lineRule="auto"/>
              <w:jc w:val="both"/>
              <w:rPr>
                <w:rFonts w:ascii="Arial" w:hAnsi="Arial" w:cs="Arial"/>
                <w:color w:val="000000" w:themeColor="text1"/>
                <w:sz w:val="19"/>
                <w:szCs w:val="19"/>
              </w:rPr>
            </w:pPr>
            <w:r w:rsidRPr="00793629">
              <w:rPr>
                <w:rFonts w:ascii="Arial" w:hAnsi="Arial" w:cs="Arial"/>
                <w:color w:val="000000" w:themeColor="text1"/>
                <w:sz w:val="19"/>
                <w:szCs w:val="19"/>
              </w:rPr>
              <w:t>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w:t>
            </w:r>
            <w:r>
              <w:rPr>
                <w:sz w:val="19"/>
                <w:szCs w:val="19"/>
              </w:rPr>
              <w:t xml:space="preserve"> </w:t>
            </w:r>
          </w:p>
        </w:tc>
      </w:tr>
      <w:tr w:rsidR="00E3160F" w:rsidRPr="00152E2E" w14:paraId="012D8E6F" w14:textId="77777777" w:rsidTr="00E3160F">
        <w:trPr>
          <w:trHeight w:val="495"/>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721E5DB8" w14:textId="77777777" w:rsidR="00E3160F" w:rsidRPr="00152E2E" w:rsidRDefault="00E3160F" w:rsidP="003272C6">
            <w:pPr>
              <w:spacing w:line="288" w:lineRule="auto"/>
              <w:contextualSpacing/>
              <w:jc w:val="center"/>
              <w:rPr>
                <w:rFonts w:ascii="Arial" w:eastAsiaTheme="minorHAnsi" w:hAnsi="Arial" w:cs="Arial"/>
                <w:color w:val="000000" w:themeColor="text1"/>
                <w:sz w:val="19"/>
                <w:szCs w:val="19"/>
              </w:rPr>
            </w:pPr>
          </w:p>
        </w:tc>
        <w:tc>
          <w:tcPr>
            <w:tcW w:w="2223" w:type="dxa"/>
            <w:vMerge/>
            <w:tcBorders>
              <w:top w:val="single" w:sz="4" w:space="0" w:color="auto"/>
              <w:left w:val="single" w:sz="4" w:space="0" w:color="auto"/>
              <w:bottom w:val="single" w:sz="4" w:space="0" w:color="auto"/>
              <w:right w:val="single" w:sz="4" w:space="0" w:color="auto"/>
            </w:tcBorders>
            <w:vAlign w:val="center"/>
            <w:hideMark/>
          </w:tcPr>
          <w:p w14:paraId="11FE4678" w14:textId="77777777" w:rsidR="00E3160F" w:rsidRPr="00152E2E" w:rsidRDefault="00E3160F" w:rsidP="003272C6">
            <w:pPr>
              <w:spacing w:line="288" w:lineRule="auto"/>
              <w:contextualSpacing/>
              <w:rPr>
                <w:rFonts w:ascii="Arial" w:eastAsiaTheme="minorHAnsi" w:hAnsi="Arial" w:cs="Arial"/>
                <w:color w:val="000000" w:themeColor="text1"/>
                <w:sz w:val="19"/>
                <w:szCs w:val="19"/>
              </w:rPr>
            </w:pPr>
          </w:p>
        </w:tc>
        <w:tc>
          <w:tcPr>
            <w:tcW w:w="3948" w:type="dxa"/>
            <w:vMerge/>
            <w:tcBorders>
              <w:top w:val="single" w:sz="4" w:space="0" w:color="auto"/>
              <w:left w:val="single" w:sz="4" w:space="0" w:color="auto"/>
              <w:bottom w:val="single" w:sz="4" w:space="0" w:color="auto"/>
              <w:right w:val="single" w:sz="4" w:space="0" w:color="auto"/>
            </w:tcBorders>
            <w:vAlign w:val="center"/>
            <w:hideMark/>
          </w:tcPr>
          <w:p w14:paraId="62E22F5A" w14:textId="77777777" w:rsidR="00E3160F" w:rsidRPr="00E3160F" w:rsidRDefault="00E3160F" w:rsidP="003272C6">
            <w:pPr>
              <w:spacing w:line="288" w:lineRule="auto"/>
              <w:rPr>
                <w:rFonts w:ascii="Arial" w:hAnsi="Arial" w:cs="Arial"/>
                <w:color w:val="000000" w:themeColor="text1"/>
                <w:sz w:val="19"/>
                <w:szCs w:val="19"/>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1A3F6DA8" w14:textId="77777777" w:rsidR="00E3160F" w:rsidRPr="00E3160F" w:rsidRDefault="00E3160F" w:rsidP="003272C6">
            <w:pPr>
              <w:spacing w:line="288" w:lineRule="auto"/>
              <w:jc w:val="center"/>
              <w:rPr>
                <w:rFonts w:ascii="Arial" w:hAnsi="Arial" w:cs="Arial"/>
                <w:color w:val="000000" w:themeColor="text1"/>
                <w:sz w:val="19"/>
                <w:szCs w:val="19"/>
              </w:rPr>
            </w:pPr>
          </w:p>
        </w:tc>
        <w:tc>
          <w:tcPr>
            <w:tcW w:w="1749" w:type="dxa"/>
            <w:tcBorders>
              <w:top w:val="single" w:sz="4" w:space="0" w:color="auto"/>
              <w:left w:val="single" w:sz="4" w:space="0" w:color="auto"/>
              <w:bottom w:val="single" w:sz="4" w:space="0" w:color="auto"/>
              <w:right w:val="single" w:sz="4" w:space="0" w:color="auto"/>
            </w:tcBorders>
            <w:vAlign w:val="center"/>
            <w:hideMark/>
          </w:tcPr>
          <w:p w14:paraId="0E5E9755" w14:textId="7B6E25B5" w:rsidR="00E3160F" w:rsidRPr="00E3160F" w:rsidRDefault="00E3160F" w:rsidP="003272C6">
            <w:pPr>
              <w:spacing w:line="288" w:lineRule="auto"/>
              <w:jc w:val="center"/>
              <w:rPr>
                <w:rFonts w:ascii="Arial" w:hAnsi="Arial" w:cs="Arial"/>
                <w:color w:val="000000" w:themeColor="text1"/>
                <w:sz w:val="19"/>
                <w:szCs w:val="19"/>
              </w:rPr>
            </w:pPr>
            <w:r w:rsidRPr="00E3160F">
              <w:rPr>
                <w:rFonts w:ascii="Arial" w:hAnsi="Arial" w:cs="Arial"/>
                <w:color w:val="000000" w:themeColor="text1"/>
                <w:sz w:val="19"/>
                <w:szCs w:val="19"/>
              </w:rPr>
              <w:t>nie</w:t>
            </w:r>
          </w:p>
        </w:tc>
        <w:tc>
          <w:tcPr>
            <w:tcW w:w="5245" w:type="dxa"/>
            <w:tcBorders>
              <w:top w:val="single" w:sz="4" w:space="0" w:color="auto"/>
              <w:left w:val="single" w:sz="4" w:space="0" w:color="auto"/>
              <w:bottom w:val="single" w:sz="4" w:space="0" w:color="auto"/>
              <w:right w:val="single" w:sz="4" w:space="0" w:color="auto"/>
            </w:tcBorders>
            <w:vAlign w:val="center"/>
            <w:hideMark/>
          </w:tcPr>
          <w:p w14:paraId="5DE04E6D" w14:textId="118FD06C" w:rsidR="00E3160F" w:rsidRPr="00E3160F" w:rsidRDefault="00793629" w:rsidP="00793629">
            <w:pPr>
              <w:spacing w:line="288" w:lineRule="auto"/>
              <w:jc w:val="both"/>
              <w:rPr>
                <w:rFonts w:ascii="Arial" w:hAnsi="Arial" w:cs="Arial"/>
                <w:color w:val="000000" w:themeColor="text1"/>
                <w:sz w:val="19"/>
                <w:szCs w:val="19"/>
              </w:rPr>
            </w:pPr>
            <w:r w:rsidRPr="00793629">
              <w:rPr>
                <w:rFonts w:ascii="Arial" w:hAnsi="Arial" w:cs="Arial"/>
                <w:color w:val="000000" w:themeColor="text1"/>
                <w:sz w:val="19"/>
                <w:szCs w:val="19"/>
              </w:rPr>
              <w:t xml:space="preserve">Administratívne a odborné kapacity žiadateľa (zabezpečené buď interne alebo externe) sú nedostatočné </w:t>
            </w:r>
            <w:r w:rsidRPr="00793629">
              <w:rPr>
                <w:rFonts w:ascii="Arial" w:hAnsi="Arial" w:cs="Arial"/>
                <w:color w:val="000000" w:themeColor="text1"/>
                <w:sz w:val="19"/>
                <w:szCs w:val="19"/>
              </w:rPr>
              <w:lastRenderedPageBreak/>
              <w:t>v minimálne jednom z nasledovných hľadísk: počet, odborné znalosti a skúsenosti, nekompletný projektový tím, pričom nedostatky administratívnych kapacít vytvárajú ohrozenie pre správne riadenie a implementáciu projektu.</w:t>
            </w:r>
            <w:r>
              <w:rPr>
                <w:sz w:val="19"/>
                <w:szCs w:val="19"/>
              </w:rPr>
              <w:t xml:space="preserve"> </w:t>
            </w:r>
          </w:p>
        </w:tc>
      </w:tr>
    </w:tbl>
    <w:p w14:paraId="1C1704DD" w14:textId="6C5A1EDB" w:rsidR="006B038C" w:rsidRPr="00152E2E" w:rsidRDefault="006B038C"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žiadateľa.</w:t>
      </w:r>
    </w:p>
    <w:p w14:paraId="3A22453D"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najmä plnenie nasledovných oblastí:</w:t>
      </w:r>
    </w:p>
    <w:p w14:paraId="4FC6FC6B" w14:textId="5D75B46F"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B81A41">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w:t>
      </w:r>
      <w:r w:rsidR="003B6174">
        <w:rPr>
          <w:rFonts w:ascii="Arial" w:hAnsi="Arial" w:cs="Arial"/>
          <w:color w:val="000000" w:themeColor="text1"/>
          <w:sz w:val="19"/>
          <w:szCs w:val="19"/>
          <w:lang w:val="sk-SK"/>
        </w:rPr>
        <w:t xml:space="preserve"> alebo bude disponovať</w:t>
      </w:r>
      <w:r w:rsidRPr="00152E2E">
        <w:rPr>
          <w:rFonts w:ascii="Arial" w:hAnsi="Arial" w:cs="Arial"/>
          <w:color w:val="000000" w:themeColor="text1"/>
          <w:sz w:val="19"/>
          <w:szCs w:val="19"/>
          <w:lang w:val="sk-SK"/>
        </w:rPr>
        <w:t xml:space="preserv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1FCE64BF" w14:textId="0797F140"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realizáciu projektu: posudzuje sa</w:t>
      </w:r>
      <w:r w:rsidR="00BF2875">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w:t>
      </w:r>
      <w:r w:rsidR="003B6174">
        <w:rPr>
          <w:rFonts w:ascii="Arial" w:hAnsi="Arial" w:cs="Arial"/>
          <w:color w:val="000000" w:themeColor="text1"/>
          <w:sz w:val="19"/>
          <w:szCs w:val="19"/>
          <w:lang w:val="sk-SK"/>
        </w:rPr>
        <w:t xml:space="preserve"> alebo bude disponovať </w:t>
      </w:r>
      <w:r w:rsidRPr="00152E2E">
        <w:rPr>
          <w:rFonts w:ascii="Arial" w:hAnsi="Arial" w:cs="Arial"/>
          <w:color w:val="000000" w:themeColor="text1"/>
          <w:sz w:val="19"/>
          <w:szCs w:val="19"/>
          <w:lang w:val="sk-SK"/>
        </w:rPr>
        <w:t xml:space="preserv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4BFBBEFD" w14:textId="38F60112"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hodnotí najmä mieru zabezpečenia administratívnych a odborných kapacít pre riadenie projektu a to najmä:</w:t>
      </w:r>
    </w:p>
    <w:p w14:paraId="13DAD451" w14:textId="5EED33C4"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komplexným definovaním jednotlivých pozícií riadiaceho tímu </w:t>
      </w:r>
      <w:r w:rsidR="003B6174" w:rsidRPr="00152E2E">
        <w:rPr>
          <w:rFonts w:ascii="Arial" w:hAnsi="Arial" w:cs="Arial"/>
          <w:color w:val="000000" w:themeColor="text1"/>
          <w:sz w:val="19"/>
          <w:szCs w:val="19"/>
          <w:lang w:val="sk-SK"/>
        </w:rPr>
        <w:t>(napr. projektový manažér</w:t>
      </w:r>
      <w:r w:rsidR="003B6174">
        <w:rPr>
          <w:rFonts w:ascii="Arial" w:hAnsi="Arial" w:cs="Arial"/>
          <w:color w:val="000000" w:themeColor="text1"/>
          <w:sz w:val="19"/>
          <w:szCs w:val="19"/>
          <w:lang w:val="sk-SK"/>
        </w:rPr>
        <w:t>/Manažér MAS</w:t>
      </w:r>
      <w:r w:rsidR="003B6174" w:rsidRPr="00152E2E">
        <w:rPr>
          <w:rFonts w:ascii="Arial" w:hAnsi="Arial" w:cs="Arial"/>
          <w:color w:val="000000" w:themeColor="text1"/>
          <w:sz w:val="19"/>
          <w:szCs w:val="19"/>
          <w:lang w:val="sk-SK"/>
        </w:rPr>
        <w:t xml:space="preserve">, </w:t>
      </w:r>
      <w:r w:rsidR="003B6174">
        <w:rPr>
          <w:rFonts w:ascii="Arial" w:hAnsi="Arial" w:cs="Arial"/>
          <w:color w:val="000000" w:themeColor="text1"/>
          <w:sz w:val="19"/>
          <w:szCs w:val="19"/>
          <w:lang w:val="sk-SK"/>
        </w:rPr>
        <w:t>odborný administratívny asistent/ekonomický manažér, administratívny pracovník</w:t>
      </w:r>
      <w:r w:rsidR="003B6174" w:rsidRPr="00152E2E">
        <w:rPr>
          <w:rFonts w:ascii="Arial" w:hAnsi="Arial" w:cs="Arial"/>
          <w:color w:val="000000" w:themeColor="text1"/>
          <w:sz w:val="19"/>
          <w:szCs w:val="19"/>
          <w:lang w:val="sk-SK"/>
        </w:rPr>
        <w:t xml:space="preserve"> a pod.</w:t>
      </w:r>
      <w:r w:rsidR="003B6174">
        <w:rPr>
          <w:rFonts w:ascii="Arial" w:hAnsi="Arial" w:cs="Arial"/>
          <w:color w:val="000000" w:themeColor="text1"/>
          <w:sz w:val="19"/>
          <w:szCs w:val="19"/>
          <w:lang w:val="sk-SK"/>
        </w:rPr>
        <w:t>, v súlade s prílohou č. 4 výzvy</w:t>
      </w:r>
      <w:r w:rsidR="003B6174" w:rsidRPr="00152E2E">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w:t>
      </w:r>
    </w:p>
    <w:p w14:paraId="4D0FEA30" w14:textId="4B049048"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obsadením jednotlivých pozícií projektového tímu (uvedenie </w:t>
      </w:r>
      <w:r w:rsidR="00BF2875">
        <w:rPr>
          <w:rFonts w:ascii="Arial" w:hAnsi="Arial" w:cs="Arial"/>
          <w:color w:val="000000" w:themeColor="text1"/>
          <w:sz w:val="19"/>
          <w:szCs w:val="19"/>
          <w:lang w:val="sk-SK"/>
        </w:rPr>
        <w:t>konkrétnych osôb</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jednotlivých členo</w:t>
      </w:r>
      <w:r w:rsidR="00BF2875">
        <w:rPr>
          <w:rFonts w:ascii="Arial" w:hAnsi="Arial" w:cs="Arial"/>
          <w:color w:val="000000" w:themeColor="text1"/>
          <w:sz w:val="19"/>
          <w:szCs w:val="19"/>
          <w:lang w:val="sk-SK"/>
        </w:rPr>
        <w:t>v</w:t>
      </w:r>
      <w:r w:rsidRPr="00152E2E">
        <w:rPr>
          <w:rFonts w:ascii="Arial" w:hAnsi="Arial" w:cs="Arial"/>
          <w:color w:val="000000" w:themeColor="text1"/>
          <w:sz w:val="19"/>
          <w:szCs w:val="19"/>
          <w:lang w:val="sk-SK"/>
        </w:rPr>
        <w:t xml:space="preserve"> tímu, resp. uvedenie kvalifikačných požiadaviek na jednotlivé pozície</w:t>
      </w:r>
      <w:r w:rsidR="003B6174">
        <w:rPr>
          <w:rFonts w:ascii="Arial" w:hAnsi="Arial" w:cs="Arial"/>
          <w:color w:val="000000" w:themeColor="text1"/>
          <w:sz w:val="19"/>
          <w:szCs w:val="19"/>
          <w:lang w:val="sk-SK"/>
        </w:rPr>
        <w:t>, pričom musí dodržať minimálne kvalifikačné požiadavky uvedené v prílohe č. 4 výzvy</w:t>
      </w:r>
      <w:r w:rsidR="003B6174" w:rsidRPr="00152E2E">
        <w:rPr>
          <w:rFonts w:ascii="Arial" w:hAnsi="Arial" w:cs="Arial"/>
          <w:color w:val="000000" w:themeColor="text1"/>
          <w:sz w:val="19"/>
          <w:szCs w:val="19"/>
          <w:lang w:val="sk-SK"/>
        </w:rPr>
        <w:t>);</w:t>
      </w:r>
    </w:p>
    <w:p w14:paraId="76980734" w14:textId="77777777"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24F16508" w14:textId="39BE91BD" w:rsidR="00E3160F" w:rsidRPr="00E3160F" w:rsidRDefault="00E3160F" w:rsidP="0065553A">
      <w:pPr>
        <w:spacing w:after="120" w:line="288" w:lineRule="auto"/>
        <w:jc w:val="both"/>
        <w:rPr>
          <w:rFonts w:ascii="Arial" w:eastAsia="Helvetica" w:hAnsi="Arial" w:cs="Arial"/>
          <w:color w:val="000000" w:themeColor="text1"/>
          <w:sz w:val="19"/>
          <w:szCs w:val="19"/>
        </w:rPr>
      </w:pPr>
      <w:r w:rsidRPr="00E3160F">
        <w:rPr>
          <w:rFonts w:ascii="Arial" w:hAnsi="Arial" w:cs="Arial"/>
          <w:color w:val="000000" w:themeColor="text1"/>
          <w:sz w:val="19"/>
          <w:szCs w:val="19"/>
        </w:rPr>
        <w:t xml:space="preserve">V prípade, že </w:t>
      </w:r>
      <w:r w:rsidR="0065553A">
        <w:rPr>
          <w:rFonts w:ascii="Arial" w:hAnsi="Arial" w:cs="Arial"/>
          <w:color w:val="000000" w:themeColor="text1"/>
          <w:sz w:val="19"/>
          <w:szCs w:val="19"/>
        </w:rPr>
        <w:t>a</w:t>
      </w:r>
      <w:r w:rsidR="0065553A" w:rsidRPr="00E3160F">
        <w:rPr>
          <w:rFonts w:ascii="Arial" w:eastAsia="Calibri" w:hAnsi="Arial" w:cs="Arial"/>
          <w:color w:val="000000" w:themeColor="text1"/>
          <w:sz w:val="19"/>
          <w:szCs w:val="19"/>
        </w:rPr>
        <w:t>dministratívne a odborné kapacity žiadateľa (zabezpečené buď interne alebo externe) sú dostatočné z hľadiska ich počtu, odborných znalostí, skúseností, jednotlivé kompetencie sú zadefinované komplexne a vytvárajú predpoklad pre správne riadenie, implementáciu a zabezpečenie udržateľnosti projektu po ukončení jeho realizácie</w:t>
      </w:r>
      <w:r w:rsidRPr="00E3160F">
        <w:rPr>
          <w:rFonts w:ascii="Arial" w:eastAsia="Helvetica" w:hAnsi="Arial" w:cs="Arial"/>
          <w:color w:val="000000" w:themeColor="text1"/>
          <w:sz w:val="19"/>
          <w:szCs w:val="19"/>
        </w:rPr>
        <w:t xml:space="preserve">, hodnotiteľ </w:t>
      </w:r>
      <w:r w:rsidR="0065553A">
        <w:rPr>
          <w:rFonts w:ascii="Arial" w:eastAsia="Helvetica" w:hAnsi="Arial" w:cs="Arial"/>
          <w:color w:val="000000" w:themeColor="text1"/>
          <w:sz w:val="19"/>
          <w:szCs w:val="19"/>
        </w:rPr>
        <w:t xml:space="preserve">priradí </w:t>
      </w:r>
      <w:r w:rsidRPr="00E3160F">
        <w:rPr>
          <w:rFonts w:ascii="Arial" w:eastAsia="Helvetica" w:hAnsi="Arial" w:cs="Arial"/>
          <w:color w:val="000000" w:themeColor="text1"/>
          <w:sz w:val="19"/>
          <w:szCs w:val="19"/>
        </w:rPr>
        <w:t xml:space="preserve">odpoveď (áno). V prípade, </w:t>
      </w:r>
      <w:r w:rsidR="0021224E">
        <w:rPr>
          <w:rFonts w:ascii="Arial" w:eastAsia="Helvetica" w:hAnsi="Arial" w:cs="Arial"/>
          <w:color w:val="000000" w:themeColor="text1"/>
          <w:sz w:val="19"/>
          <w:szCs w:val="19"/>
        </w:rPr>
        <w:t xml:space="preserve">že </w:t>
      </w:r>
      <w:r w:rsidR="00793629">
        <w:rPr>
          <w:rFonts w:ascii="Arial" w:eastAsia="Helvetica" w:hAnsi="Arial" w:cs="Arial"/>
          <w:color w:val="000000" w:themeColor="text1"/>
          <w:sz w:val="19"/>
          <w:szCs w:val="19"/>
        </w:rPr>
        <w:t>a</w:t>
      </w:r>
      <w:r w:rsidR="00793629" w:rsidRPr="00793629">
        <w:rPr>
          <w:rFonts w:ascii="Arial" w:hAnsi="Arial" w:cs="Arial"/>
          <w:color w:val="000000" w:themeColor="text1"/>
          <w:sz w:val="19"/>
          <w:szCs w:val="19"/>
        </w:rPr>
        <w:t>dministratívne a odborné kapacity žiadateľa (zabezpečené buď interne alebo externe) sú nedostatočné v minimálne jednom z nasledovných hľadísk: počet, odborné znalosti a skúsenosti, nekompletný projektový tím, pričom nedostatky administratívnych kapacít vytvárajú ohrozenie pre správne riadenie a implementáciu projektu</w:t>
      </w:r>
      <w:r w:rsidRPr="00E3160F">
        <w:rPr>
          <w:rFonts w:ascii="Arial" w:eastAsia="Helvetica" w:hAnsi="Arial" w:cs="Arial"/>
          <w:color w:val="000000" w:themeColor="text1"/>
          <w:sz w:val="19"/>
          <w:szCs w:val="19"/>
        </w:rPr>
        <w:t xml:space="preserve">, hodnotiteľ zvolí odpoveď (nie). </w:t>
      </w:r>
    </w:p>
    <w:p w14:paraId="5BBD9F40" w14:textId="77777777" w:rsidR="00E3160F" w:rsidRDefault="00E3160F" w:rsidP="00E3160F">
      <w:pPr>
        <w:pStyle w:val="Predvolen"/>
        <w:spacing w:before="120" w:after="120" w:line="288" w:lineRule="auto"/>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t xml:space="preserve">Hodnotiteľ svoju odpoveď zdôvodní v hodnotiacom hárku odborného hodnotenia v časti </w:t>
      </w:r>
      <w:r w:rsidRPr="00114CD2">
        <w:rPr>
          <w:rFonts w:ascii="Arial" w:eastAsiaTheme="majorEastAsia" w:hAnsi="Arial" w:cs="Arial"/>
          <w:color w:val="000000" w:themeColor="text1"/>
          <w:sz w:val="19"/>
          <w:szCs w:val="19"/>
          <w:lang w:val="sk-SK" w:bidi="en-US"/>
        </w:rPr>
        <w:t>Komentár</w:t>
      </w:r>
      <w:r w:rsidRPr="00114CD2">
        <w:rPr>
          <w:rFonts w:ascii="Arial" w:hAnsi="Arial" w:cs="Arial"/>
          <w:color w:val="000000" w:themeColor="text1"/>
          <w:sz w:val="19"/>
          <w:szCs w:val="19"/>
          <w:lang w:val="sk-SK"/>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14992" w:type="dxa"/>
        <w:tblLook w:val="04A0" w:firstRow="1" w:lastRow="0" w:firstColumn="1" w:lastColumn="0" w:noHBand="0" w:noVBand="1"/>
      </w:tblPr>
      <w:tblGrid>
        <w:gridCol w:w="603"/>
        <w:gridCol w:w="2482"/>
        <w:gridCol w:w="3260"/>
        <w:gridCol w:w="1388"/>
        <w:gridCol w:w="1557"/>
        <w:gridCol w:w="5702"/>
      </w:tblGrid>
      <w:tr w:rsidR="00793629" w:rsidRPr="00152E2E" w14:paraId="1A39F2E7" w14:textId="77777777" w:rsidTr="0021224E">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C8F5EA" w14:textId="77777777" w:rsidR="00793629" w:rsidRPr="00152E2E" w:rsidRDefault="00793629" w:rsidP="0021224E">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4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8EC7CE" w14:textId="77777777" w:rsidR="00793629" w:rsidRPr="00152E2E" w:rsidRDefault="00793629" w:rsidP="0021224E">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2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59413B5" w14:textId="77777777" w:rsidR="00793629" w:rsidRPr="00152E2E" w:rsidRDefault="00793629" w:rsidP="0021224E">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CC4F9D8" w14:textId="77777777" w:rsidR="00793629" w:rsidRPr="00152E2E" w:rsidRDefault="00793629" w:rsidP="0021224E">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BB1AD4F" w14:textId="77777777" w:rsidR="00793629" w:rsidRPr="00152E2E" w:rsidRDefault="00793629" w:rsidP="0021224E">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7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A528160" w14:textId="77777777" w:rsidR="00793629" w:rsidRPr="00152E2E" w:rsidRDefault="00793629" w:rsidP="0021224E">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793629" w:rsidRPr="00152E2E" w14:paraId="3E047CA8" w14:textId="77777777" w:rsidTr="0021224E">
        <w:trPr>
          <w:trHeight w:val="117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3C285625" w14:textId="77777777" w:rsidR="00793629" w:rsidRPr="00152E2E" w:rsidRDefault="00793629" w:rsidP="0021224E">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3.2</w:t>
            </w:r>
          </w:p>
        </w:tc>
        <w:tc>
          <w:tcPr>
            <w:tcW w:w="2482" w:type="dxa"/>
            <w:vMerge w:val="restart"/>
            <w:tcBorders>
              <w:top w:val="single" w:sz="4" w:space="0" w:color="auto"/>
              <w:left w:val="single" w:sz="4" w:space="0" w:color="auto"/>
              <w:bottom w:val="single" w:sz="4" w:space="0" w:color="auto"/>
              <w:right w:val="single" w:sz="4" w:space="0" w:color="auto"/>
            </w:tcBorders>
            <w:vAlign w:val="center"/>
            <w:hideMark/>
          </w:tcPr>
          <w:p w14:paraId="727D9531" w14:textId="77777777" w:rsidR="00793629" w:rsidRPr="00152E2E" w:rsidRDefault="00793629" w:rsidP="0021224E">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prevádzkovej  a technickej udržateľnosti projektu</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14:paraId="177258D9" w14:textId="77777777" w:rsidR="0021224E" w:rsidRPr="0021224E" w:rsidRDefault="0021224E" w:rsidP="0021224E">
            <w:pPr>
              <w:spacing w:line="288" w:lineRule="auto"/>
              <w:jc w:val="both"/>
              <w:rPr>
                <w:rFonts w:ascii="Arial" w:hAnsi="Arial" w:cs="Arial"/>
                <w:color w:val="000000" w:themeColor="text1"/>
                <w:sz w:val="19"/>
                <w:szCs w:val="19"/>
              </w:rPr>
            </w:pPr>
            <w:r w:rsidRPr="0021224E">
              <w:rPr>
                <w:rFonts w:ascii="Arial" w:hAnsi="Arial" w:cs="Arial"/>
                <w:color w:val="000000" w:themeColor="text1"/>
                <w:sz w:val="19"/>
                <w:szCs w:val="19"/>
              </w:rPr>
              <w:t xml:space="preserve">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 </w:t>
            </w:r>
          </w:p>
          <w:p w14:paraId="56D16B24" w14:textId="046BF38C" w:rsidR="00793629" w:rsidRPr="00152E2E" w:rsidRDefault="00793629" w:rsidP="0021224E">
            <w:pPr>
              <w:spacing w:line="288" w:lineRule="auto"/>
              <w:jc w:val="both"/>
              <w:rPr>
                <w:rFonts w:ascii="Arial" w:hAnsi="Arial" w:cs="Arial"/>
                <w:color w:val="000000" w:themeColor="text1"/>
                <w:sz w:val="19"/>
                <w:szCs w:val="19"/>
              </w:rPr>
            </w:pPr>
          </w:p>
        </w:tc>
        <w:tc>
          <w:tcPr>
            <w:tcW w:w="1388" w:type="dxa"/>
            <w:vMerge w:val="restart"/>
            <w:tcBorders>
              <w:top w:val="single" w:sz="4" w:space="0" w:color="auto"/>
              <w:left w:val="single" w:sz="4" w:space="0" w:color="auto"/>
              <w:bottom w:val="single" w:sz="4" w:space="0" w:color="auto"/>
              <w:right w:val="single" w:sz="4" w:space="0" w:color="auto"/>
            </w:tcBorders>
            <w:vAlign w:val="center"/>
            <w:hideMark/>
          </w:tcPr>
          <w:p w14:paraId="20187635" w14:textId="77777777" w:rsidR="00793629" w:rsidRPr="00E3160F" w:rsidRDefault="00793629" w:rsidP="00793629">
            <w:pPr>
              <w:spacing w:line="288" w:lineRule="auto"/>
              <w:jc w:val="both"/>
              <w:rPr>
                <w:rFonts w:ascii="Arial" w:hAnsi="Arial" w:cs="Arial"/>
                <w:color w:val="000000" w:themeColor="text1"/>
                <w:sz w:val="19"/>
                <w:szCs w:val="19"/>
              </w:rPr>
            </w:pPr>
            <w:r w:rsidRPr="00E3160F">
              <w:rPr>
                <w:rFonts w:ascii="Arial" w:hAnsi="Arial" w:cs="Arial"/>
                <w:color w:val="000000" w:themeColor="text1"/>
                <w:sz w:val="19"/>
                <w:szCs w:val="19"/>
              </w:rPr>
              <w:t>Vylučujúce kritérium</w:t>
            </w:r>
          </w:p>
          <w:p w14:paraId="3B08251C" w14:textId="79968FD2" w:rsidR="00793629" w:rsidRPr="00152E2E" w:rsidRDefault="00793629" w:rsidP="0021224E">
            <w:pPr>
              <w:widowControl w:val="0"/>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28485A1" w14:textId="38296DBF" w:rsidR="00793629" w:rsidRPr="00152E2E" w:rsidRDefault="00793629" w:rsidP="0021224E">
            <w:pPr>
              <w:spacing w:line="288" w:lineRule="auto"/>
              <w:jc w:val="center"/>
              <w:rPr>
                <w:rFonts w:ascii="Arial" w:hAnsi="Arial" w:cs="Arial"/>
                <w:color w:val="000000" w:themeColor="text1"/>
                <w:sz w:val="19"/>
                <w:szCs w:val="19"/>
              </w:rPr>
            </w:pPr>
            <w:r w:rsidRPr="00E3160F">
              <w:rPr>
                <w:rFonts w:ascii="Arial" w:hAnsi="Arial" w:cs="Arial"/>
                <w:color w:val="000000" w:themeColor="text1"/>
                <w:sz w:val="19"/>
                <w:szCs w:val="19"/>
              </w:rPr>
              <w:t>áno</w:t>
            </w:r>
          </w:p>
        </w:tc>
        <w:tc>
          <w:tcPr>
            <w:tcW w:w="5702" w:type="dxa"/>
            <w:tcBorders>
              <w:top w:val="single" w:sz="4" w:space="0" w:color="auto"/>
              <w:left w:val="single" w:sz="4" w:space="0" w:color="auto"/>
              <w:bottom w:val="single" w:sz="4" w:space="0" w:color="auto"/>
              <w:right w:val="single" w:sz="4" w:space="0" w:color="auto"/>
            </w:tcBorders>
            <w:vAlign w:val="center"/>
            <w:hideMark/>
          </w:tcPr>
          <w:p w14:paraId="4FB50943" w14:textId="77777777" w:rsidR="0021224E" w:rsidRPr="0021224E" w:rsidRDefault="0021224E" w:rsidP="0021224E">
            <w:pPr>
              <w:spacing w:line="288" w:lineRule="auto"/>
              <w:jc w:val="both"/>
              <w:rPr>
                <w:rFonts w:ascii="Arial" w:hAnsi="Arial" w:cs="Arial"/>
                <w:color w:val="000000" w:themeColor="text1"/>
                <w:sz w:val="19"/>
                <w:szCs w:val="19"/>
              </w:rPr>
            </w:pPr>
            <w:r w:rsidRPr="0021224E">
              <w:rPr>
                <w:rFonts w:ascii="Arial" w:hAnsi="Arial" w:cs="Arial"/>
                <w:color w:val="000000" w:themeColor="text1"/>
                <w:sz w:val="19"/>
                <w:szCs w:val="19"/>
              </w:rPr>
              <w:t xml:space="preserve">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 </w:t>
            </w:r>
          </w:p>
          <w:p w14:paraId="71073EE3" w14:textId="46DB9565" w:rsidR="00793629" w:rsidRPr="0021224E" w:rsidRDefault="00793629" w:rsidP="0021224E">
            <w:pPr>
              <w:spacing w:line="288" w:lineRule="auto"/>
              <w:jc w:val="both"/>
              <w:rPr>
                <w:rFonts w:ascii="Arial" w:hAnsi="Arial" w:cs="Arial"/>
                <w:color w:val="000000" w:themeColor="text1"/>
                <w:sz w:val="19"/>
                <w:szCs w:val="19"/>
              </w:rPr>
            </w:pPr>
          </w:p>
        </w:tc>
      </w:tr>
      <w:tr w:rsidR="00793629" w:rsidRPr="00152E2E" w14:paraId="3B29E1AF" w14:textId="77777777" w:rsidTr="0021224E">
        <w:trPr>
          <w:trHeight w:val="31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4D2F0BFA" w14:textId="77777777" w:rsidR="00793629" w:rsidRPr="00152E2E" w:rsidRDefault="00793629" w:rsidP="0021224E">
            <w:pPr>
              <w:spacing w:line="288" w:lineRule="auto"/>
              <w:jc w:val="center"/>
              <w:rPr>
                <w:rFonts w:ascii="Arial" w:hAnsi="Arial" w:cs="Arial"/>
                <w:color w:val="000000" w:themeColor="text1"/>
                <w:sz w:val="19"/>
                <w:szCs w:val="19"/>
              </w:rPr>
            </w:pPr>
          </w:p>
        </w:tc>
        <w:tc>
          <w:tcPr>
            <w:tcW w:w="2482" w:type="dxa"/>
            <w:vMerge/>
            <w:tcBorders>
              <w:top w:val="single" w:sz="4" w:space="0" w:color="auto"/>
              <w:left w:val="single" w:sz="4" w:space="0" w:color="auto"/>
              <w:bottom w:val="single" w:sz="4" w:space="0" w:color="auto"/>
              <w:right w:val="single" w:sz="4" w:space="0" w:color="auto"/>
            </w:tcBorders>
            <w:vAlign w:val="center"/>
            <w:hideMark/>
          </w:tcPr>
          <w:p w14:paraId="20EB5295" w14:textId="77777777" w:rsidR="00793629" w:rsidRPr="00152E2E" w:rsidRDefault="00793629" w:rsidP="0021224E">
            <w:pPr>
              <w:spacing w:line="288" w:lineRule="auto"/>
              <w:rPr>
                <w:rFonts w:ascii="Arial" w:hAnsi="Arial" w:cs="Arial"/>
                <w:color w:val="000000" w:themeColor="text1"/>
                <w:sz w:val="19"/>
                <w:szCs w:val="19"/>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7ECBF305" w14:textId="77777777" w:rsidR="00793629" w:rsidRPr="00152E2E" w:rsidRDefault="00793629" w:rsidP="0021224E">
            <w:pPr>
              <w:spacing w:line="288" w:lineRule="auto"/>
              <w:rPr>
                <w:rFonts w:ascii="Arial" w:hAnsi="Arial" w:cs="Arial"/>
                <w:color w:val="000000" w:themeColor="text1"/>
                <w:sz w:val="19"/>
                <w:szCs w:val="19"/>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7136FF4C" w14:textId="77777777" w:rsidR="00793629" w:rsidRPr="00152E2E" w:rsidRDefault="00793629" w:rsidP="0021224E">
            <w:pPr>
              <w:spacing w:line="288" w:lineRule="auto"/>
              <w:jc w:val="center"/>
              <w:rPr>
                <w:rFonts w:ascii="Arial" w:eastAsia="Helvetica" w:hAnsi="Arial" w:cs="Arial"/>
                <w:color w:val="000000" w:themeColor="text1"/>
                <w:sz w:val="19"/>
                <w:szCs w:val="19"/>
                <w:u w:color="000000"/>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65ED09CF" w14:textId="23C5799B" w:rsidR="00793629" w:rsidRPr="00152E2E" w:rsidRDefault="00793629" w:rsidP="0021224E">
            <w:pPr>
              <w:spacing w:line="288" w:lineRule="auto"/>
              <w:jc w:val="center"/>
              <w:rPr>
                <w:rFonts w:ascii="Arial" w:hAnsi="Arial" w:cs="Arial"/>
                <w:color w:val="000000" w:themeColor="text1"/>
                <w:sz w:val="19"/>
                <w:szCs w:val="19"/>
              </w:rPr>
            </w:pPr>
            <w:r w:rsidRPr="00E3160F">
              <w:rPr>
                <w:rFonts w:ascii="Arial" w:hAnsi="Arial" w:cs="Arial"/>
                <w:color w:val="000000" w:themeColor="text1"/>
                <w:sz w:val="19"/>
                <w:szCs w:val="19"/>
              </w:rPr>
              <w:t>nie</w:t>
            </w:r>
          </w:p>
        </w:tc>
        <w:tc>
          <w:tcPr>
            <w:tcW w:w="5702" w:type="dxa"/>
            <w:tcBorders>
              <w:top w:val="single" w:sz="4" w:space="0" w:color="auto"/>
              <w:left w:val="single" w:sz="4" w:space="0" w:color="auto"/>
              <w:bottom w:val="single" w:sz="4" w:space="0" w:color="auto"/>
              <w:right w:val="single" w:sz="4" w:space="0" w:color="auto"/>
            </w:tcBorders>
            <w:vAlign w:val="center"/>
            <w:hideMark/>
          </w:tcPr>
          <w:p w14:paraId="10B55F09" w14:textId="77777777" w:rsidR="0021224E" w:rsidRPr="0021224E" w:rsidRDefault="0021224E" w:rsidP="0021224E">
            <w:pPr>
              <w:spacing w:line="288" w:lineRule="auto"/>
              <w:jc w:val="both"/>
              <w:rPr>
                <w:rFonts w:ascii="Arial" w:hAnsi="Arial" w:cs="Arial"/>
                <w:color w:val="000000" w:themeColor="text1"/>
                <w:sz w:val="19"/>
                <w:szCs w:val="19"/>
              </w:rPr>
            </w:pPr>
            <w:r w:rsidRPr="0021224E">
              <w:rPr>
                <w:rFonts w:ascii="Arial" w:hAnsi="Arial" w:cs="Arial"/>
                <w:color w:val="000000" w:themeColor="text1"/>
                <w:sz w:val="19"/>
                <w:szCs w:val="19"/>
              </w:rPr>
              <w:t xml:space="preserve">Žiadateľ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 Žiadateľ nevyhodnotil možné riziká udržateľnosti projektu vrátane spôsobu ich predchádzania a ich manažmentu. </w:t>
            </w:r>
          </w:p>
          <w:p w14:paraId="519E2623" w14:textId="21E66F46" w:rsidR="00793629" w:rsidRPr="0021224E" w:rsidRDefault="00793629" w:rsidP="0021224E">
            <w:pPr>
              <w:spacing w:line="288" w:lineRule="auto"/>
              <w:jc w:val="both"/>
              <w:rPr>
                <w:rFonts w:ascii="Arial" w:hAnsi="Arial" w:cs="Arial"/>
                <w:color w:val="000000" w:themeColor="text1"/>
                <w:sz w:val="19"/>
                <w:szCs w:val="19"/>
              </w:rPr>
            </w:pPr>
          </w:p>
        </w:tc>
      </w:tr>
    </w:tbl>
    <w:p w14:paraId="6B3137D5" w14:textId="7CA53861" w:rsidR="0021224E" w:rsidRPr="00152E2E" w:rsidRDefault="0021224E" w:rsidP="0021224E">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152E2E">
        <w:rPr>
          <w:rFonts w:ascii="Arial" w:hAnsi="Arial" w:cs="Arial"/>
          <w:color w:val="000000" w:themeColor="text1"/>
          <w:sz w:val="19"/>
          <w:szCs w:val="19"/>
        </w:rPr>
        <w:t>časti</w:t>
      </w:r>
      <w:r>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w:t>
      </w:r>
      <w:r>
        <w:rPr>
          <w:rFonts w:ascii="Arial" w:hAnsi="Arial" w:cs="Arial"/>
          <w:color w:val="000000" w:themeColor="text1"/>
          <w:sz w:val="19"/>
          <w:szCs w:val="19"/>
        </w:rPr>
        <w:t xml:space="preserve">a, </w:t>
      </w:r>
      <w:r w:rsidRPr="00152E2E">
        <w:rPr>
          <w:rFonts w:ascii="Arial" w:hAnsi="Arial" w:cs="Arial"/>
          <w:color w:val="000000" w:themeColor="text1"/>
          <w:sz w:val="19"/>
          <w:szCs w:val="19"/>
        </w:rPr>
        <w:t>13. Identifikácia rizík a prostriedky na ich elimináciu.</w:t>
      </w:r>
    </w:p>
    <w:p w14:paraId="5A37D186" w14:textId="77777777" w:rsidR="0021224E" w:rsidRPr="00152E2E" w:rsidRDefault="0021224E" w:rsidP="0021224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2A6DF84B" w14:textId="77777777" w:rsidR="0021224E" w:rsidRPr="00152E2E" w:rsidRDefault="0021224E" w:rsidP="0021224E">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technického zázemia pre udržanie výsledkov projektu,</w:t>
      </w:r>
    </w:p>
    <w:p w14:paraId="57DB1D53" w14:textId="77777777" w:rsidR="0021224E" w:rsidRPr="00152E2E" w:rsidRDefault="0021224E" w:rsidP="0021224E">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0C00EF51" w14:textId="77777777" w:rsidR="0021224E" w:rsidRPr="00152E2E" w:rsidRDefault="0021224E" w:rsidP="0021224E">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65103734" w14:textId="15514447" w:rsidR="0021224E" w:rsidRPr="0021224E" w:rsidRDefault="0021224E" w:rsidP="0021224E">
      <w:pPr>
        <w:spacing w:after="120" w:line="288" w:lineRule="auto"/>
        <w:jc w:val="both"/>
        <w:rPr>
          <w:rFonts w:ascii="Arial" w:eastAsia="Helvetica" w:hAnsi="Arial" w:cs="Arial"/>
          <w:color w:val="000000" w:themeColor="text1"/>
          <w:sz w:val="19"/>
          <w:szCs w:val="19"/>
        </w:rPr>
      </w:pPr>
      <w:r w:rsidRPr="0021224E">
        <w:rPr>
          <w:rFonts w:ascii="Arial" w:hAnsi="Arial" w:cs="Arial"/>
          <w:color w:val="000000" w:themeColor="text1"/>
          <w:sz w:val="19"/>
          <w:szCs w:val="19"/>
        </w:rPr>
        <w:t xml:space="preserve">V prípade, </w:t>
      </w:r>
      <w:r>
        <w:rPr>
          <w:rFonts w:ascii="Arial" w:hAnsi="Arial" w:cs="Arial"/>
          <w:color w:val="000000" w:themeColor="text1"/>
          <w:sz w:val="19"/>
          <w:szCs w:val="19"/>
        </w:rPr>
        <w:t>že ž</w:t>
      </w:r>
      <w:r w:rsidRPr="0021224E">
        <w:rPr>
          <w:rFonts w:ascii="Arial" w:hAnsi="Arial" w:cs="Arial"/>
          <w:color w:val="000000" w:themeColor="text1"/>
          <w:sz w:val="19"/>
          <w:szCs w:val="19"/>
        </w:rPr>
        <w:t>iadateľ dokáže zabezpečiť potrebné technické zázemie, administratívne kapacity, legislatívne prostredie (analogicky podľa typu projektu) s cieľom zabezpečenia udržateľnosti výstupov/výsledkov projektu po ukončení realizácie jeho aktivít</w:t>
      </w:r>
      <w:r>
        <w:rPr>
          <w:rFonts w:ascii="Arial" w:hAnsi="Arial" w:cs="Arial"/>
          <w:color w:val="000000" w:themeColor="text1"/>
          <w:sz w:val="19"/>
          <w:szCs w:val="19"/>
        </w:rPr>
        <w:t>, ž</w:t>
      </w:r>
      <w:r w:rsidRPr="0021224E">
        <w:rPr>
          <w:rFonts w:ascii="Arial" w:hAnsi="Arial" w:cs="Arial"/>
          <w:color w:val="000000" w:themeColor="text1"/>
          <w:sz w:val="19"/>
          <w:szCs w:val="19"/>
        </w:rPr>
        <w:t>iadateľ vyhodnotil možné riziká udržateľnosti projektu vrátane spôsobu ich predchádzania a ich manažmentu.</w:t>
      </w:r>
      <w:r w:rsidRPr="0021224E">
        <w:rPr>
          <w:rFonts w:ascii="Arial" w:eastAsia="Helvetica" w:hAnsi="Arial" w:cs="Arial"/>
          <w:color w:val="000000" w:themeColor="text1"/>
          <w:sz w:val="19"/>
          <w:szCs w:val="19"/>
        </w:rPr>
        <w:t xml:space="preserve">, hodnotiteľ priradí odpoveď (áno). V prípade, </w:t>
      </w:r>
      <w:r>
        <w:rPr>
          <w:rFonts w:ascii="Arial" w:eastAsia="Helvetica" w:hAnsi="Arial" w:cs="Arial"/>
          <w:color w:val="000000" w:themeColor="text1"/>
          <w:sz w:val="19"/>
          <w:szCs w:val="19"/>
        </w:rPr>
        <w:t>že ž</w:t>
      </w:r>
      <w:r w:rsidRPr="0021224E">
        <w:rPr>
          <w:rFonts w:ascii="Arial" w:hAnsi="Arial" w:cs="Arial"/>
          <w:color w:val="000000" w:themeColor="text1"/>
          <w:sz w:val="19"/>
          <w:szCs w:val="19"/>
        </w:rPr>
        <w:t>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w:t>
      </w:r>
      <w:r>
        <w:rPr>
          <w:rFonts w:ascii="Arial" w:hAnsi="Arial" w:cs="Arial"/>
          <w:color w:val="000000" w:themeColor="text1"/>
          <w:sz w:val="19"/>
          <w:szCs w:val="19"/>
        </w:rPr>
        <w:t>, ž</w:t>
      </w:r>
      <w:r w:rsidRPr="0021224E">
        <w:rPr>
          <w:rFonts w:ascii="Arial" w:hAnsi="Arial" w:cs="Arial"/>
          <w:color w:val="000000" w:themeColor="text1"/>
          <w:sz w:val="19"/>
          <w:szCs w:val="19"/>
        </w:rPr>
        <w:t>iadateľ nevyhodnotil možné riziká udržateľnosti projektu vrátane spôsobu ich predchádzania a ich manažmentu</w:t>
      </w:r>
      <w:r w:rsidRPr="0021224E">
        <w:rPr>
          <w:rFonts w:ascii="Arial" w:eastAsia="Helvetica" w:hAnsi="Arial" w:cs="Arial"/>
          <w:color w:val="000000" w:themeColor="text1"/>
          <w:sz w:val="19"/>
          <w:szCs w:val="19"/>
        </w:rPr>
        <w:t xml:space="preserve">, hodnotiteľ zvolí odpoveď (nie). </w:t>
      </w:r>
    </w:p>
    <w:p w14:paraId="3A22C38C" w14:textId="77777777" w:rsidR="0021224E" w:rsidRDefault="0021224E" w:rsidP="0021224E">
      <w:pPr>
        <w:pStyle w:val="Predvolen"/>
        <w:spacing w:before="120" w:after="120" w:line="288" w:lineRule="auto"/>
        <w:jc w:val="both"/>
        <w:rPr>
          <w:rFonts w:ascii="Arial" w:hAnsi="Arial" w:cs="Arial"/>
          <w:color w:val="000000" w:themeColor="text1"/>
          <w:sz w:val="19"/>
          <w:szCs w:val="19"/>
          <w:lang w:val="sk-SK"/>
        </w:rPr>
      </w:pPr>
      <w:r w:rsidRPr="00114CD2">
        <w:rPr>
          <w:rFonts w:ascii="Arial" w:hAnsi="Arial" w:cs="Arial"/>
          <w:color w:val="000000" w:themeColor="text1"/>
          <w:sz w:val="19"/>
          <w:szCs w:val="19"/>
          <w:lang w:val="sk-SK"/>
        </w:rPr>
        <w:lastRenderedPageBreak/>
        <w:t xml:space="preserve">Hodnotiteľ svoju odpoveď zdôvodní v hodnotiacom hárku odborného hodnotenia v časti </w:t>
      </w:r>
      <w:r w:rsidRPr="00114CD2">
        <w:rPr>
          <w:rFonts w:ascii="Arial" w:eastAsiaTheme="majorEastAsia" w:hAnsi="Arial" w:cs="Arial"/>
          <w:color w:val="000000" w:themeColor="text1"/>
          <w:sz w:val="19"/>
          <w:szCs w:val="19"/>
          <w:lang w:val="sk-SK" w:bidi="en-US"/>
        </w:rPr>
        <w:t>Komentár</w:t>
      </w:r>
      <w:r w:rsidRPr="00114CD2">
        <w:rPr>
          <w:rFonts w:ascii="Arial" w:hAnsi="Arial" w:cs="Arial"/>
          <w:color w:val="000000" w:themeColor="text1"/>
          <w:sz w:val="19"/>
          <w:szCs w:val="19"/>
          <w:lang w:val="sk-SK"/>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tbl>
      <w:tblPr>
        <w:tblStyle w:val="TableGrid4"/>
        <w:tblW w:w="0" w:type="auto"/>
        <w:tblLook w:val="04A0" w:firstRow="1" w:lastRow="0" w:firstColumn="1" w:lastColumn="0" w:noHBand="0" w:noVBand="1"/>
      </w:tblPr>
      <w:tblGrid>
        <w:gridCol w:w="587"/>
        <w:gridCol w:w="14405"/>
      </w:tblGrid>
      <w:tr w:rsidR="006B000A" w:rsidRPr="00152E2E" w14:paraId="57691E8B" w14:textId="77777777" w:rsidTr="00FF2558">
        <w:trPr>
          <w:trHeight w:val="521"/>
        </w:trPr>
        <w:tc>
          <w:tcPr>
            <w:tcW w:w="58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96F2C37"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4.</w:t>
            </w:r>
          </w:p>
        </w:tc>
        <w:tc>
          <w:tcPr>
            <w:tcW w:w="1440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00311E"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Finančná a ekonomická stránka projektu</w:t>
            </w:r>
          </w:p>
        </w:tc>
      </w:tr>
    </w:tbl>
    <w:p w14:paraId="0DDF74B6" w14:textId="77777777" w:rsidR="00BE2F8F" w:rsidRPr="00152E2E" w:rsidRDefault="00BE2F8F" w:rsidP="009F5DD9">
      <w:pPr>
        <w:spacing w:after="0"/>
      </w:pPr>
    </w:p>
    <w:tbl>
      <w:tblPr>
        <w:tblStyle w:val="TableGrid4"/>
        <w:tblW w:w="14992" w:type="dxa"/>
        <w:tblLook w:val="04A0" w:firstRow="1" w:lastRow="0" w:firstColumn="1" w:lastColumn="0" w:noHBand="0" w:noVBand="1"/>
      </w:tblPr>
      <w:tblGrid>
        <w:gridCol w:w="603"/>
        <w:gridCol w:w="2199"/>
        <w:gridCol w:w="5244"/>
        <w:gridCol w:w="1398"/>
        <w:gridCol w:w="1557"/>
        <w:gridCol w:w="3991"/>
      </w:tblGrid>
      <w:tr w:rsidR="00D60222" w:rsidRPr="00152E2E" w14:paraId="70CEF7FE" w14:textId="77777777" w:rsidTr="00973C38">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90AD5D"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7B16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524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3CEC53"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42D8F5" w14:textId="77777777" w:rsidR="00171453" w:rsidRPr="00152E2E" w:rsidRDefault="00171453" w:rsidP="00E32869">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8A20A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39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144605"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65553A" w:rsidRPr="00152E2E" w14:paraId="31F1E069" w14:textId="77777777" w:rsidTr="00973C38">
        <w:trPr>
          <w:trHeight w:val="1450"/>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76C5A1BF" w14:textId="6F24462D" w:rsidR="0065553A" w:rsidRPr="00152E2E" w:rsidRDefault="0065553A"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4.1</w:t>
            </w:r>
          </w:p>
        </w:tc>
        <w:tc>
          <w:tcPr>
            <w:tcW w:w="2199" w:type="dxa"/>
            <w:vMerge w:val="restart"/>
            <w:tcBorders>
              <w:top w:val="single" w:sz="4" w:space="0" w:color="auto"/>
              <w:left w:val="single" w:sz="4" w:space="0" w:color="auto"/>
              <w:bottom w:val="single" w:sz="4" w:space="0" w:color="auto"/>
              <w:right w:val="single" w:sz="4" w:space="0" w:color="auto"/>
            </w:tcBorders>
            <w:vAlign w:val="center"/>
          </w:tcPr>
          <w:p w14:paraId="16DB01C4" w14:textId="3AC4B109" w:rsidR="0065553A" w:rsidRPr="00152E2E" w:rsidRDefault="0021224E" w:rsidP="0021224E">
            <w:pPr>
              <w:spacing w:line="288" w:lineRule="auto"/>
              <w:jc w:val="both"/>
              <w:rPr>
                <w:rFonts w:ascii="Arial" w:hAnsi="Arial" w:cs="Arial"/>
                <w:color w:val="000000" w:themeColor="text1"/>
                <w:sz w:val="19"/>
                <w:szCs w:val="19"/>
              </w:rPr>
            </w:pPr>
            <w:r w:rsidRPr="0021224E">
              <w:rPr>
                <w:rFonts w:ascii="Arial" w:eastAsia="Helvetica" w:hAnsi="Arial" w:cs="Arial"/>
                <w:color w:val="000000" w:themeColor="text1"/>
                <w:sz w:val="19"/>
                <w:szCs w:val="19"/>
              </w:rPr>
              <w:t xml:space="preserve">Vecná oprávnenosť výdavkov projektu - obsahová oprávnenosť, účelnosť a účinnosť </w:t>
            </w:r>
          </w:p>
        </w:tc>
        <w:tc>
          <w:tcPr>
            <w:tcW w:w="5244" w:type="dxa"/>
            <w:vMerge w:val="restart"/>
            <w:tcBorders>
              <w:top w:val="single" w:sz="4" w:space="0" w:color="auto"/>
              <w:left w:val="single" w:sz="4" w:space="0" w:color="auto"/>
              <w:bottom w:val="single" w:sz="4" w:space="0" w:color="auto"/>
              <w:right w:val="single" w:sz="4" w:space="0" w:color="auto"/>
            </w:tcBorders>
            <w:vAlign w:val="center"/>
          </w:tcPr>
          <w:p w14:paraId="03C501EA" w14:textId="77777777" w:rsidR="0021224E" w:rsidRPr="0021224E" w:rsidRDefault="0021224E" w:rsidP="0021224E">
            <w:pPr>
              <w:spacing w:line="288" w:lineRule="auto"/>
              <w:jc w:val="both"/>
              <w:rPr>
                <w:rFonts w:ascii="Arial" w:eastAsia="Helvetica" w:hAnsi="Arial" w:cs="Arial"/>
                <w:color w:val="000000" w:themeColor="text1"/>
                <w:sz w:val="19"/>
                <w:szCs w:val="19"/>
              </w:rPr>
            </w:pPr>
            <w:r w:rsidRPr="0021224E">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účinnosti (t.j. plnenie stanovených cieľov a dosahovanie plánovaných výsledkov). </w:t>
            </w:r>
          </w:p>
          <w:p w14:paraId="6CCE03D9" w14:textId="396F5E8C" w:rsidR="0065553A" w:rsidRPr="00152E2E" w:rsidRDefault="0021224E" w:rsidP="0021224E">
            <w:pPr>
              <w:spacing w:line="288" w:lineRule="auto"/>
              <w:jc w:val="both"/>
              <w:rPr>
                <w:rFonts w:ascii="Arial" w:eastAsia="Helvetica" w:hAnsi="Arial" w:cs="Arial"/>
                <w:i/>
                <w:color w:val="000000" w:themeColor="text1"/>
                <w:sz w:val="19"/>
                <w:szCs w:val="19"/>
              </w:rPr>
            </w:pPr>
            <w:r w:rsidRPr="0021224E">
              <w:rPr>
                <w:rFonts w:ascii="Arial" w:eastAsia="Helvetica" w:hAnsi="Arial" w:cs="Arial"/>
                <w:color w:val="000000" w:themeColor="text1"/>
                <w:sz w:val="19"/>
                <w:szCs w:val="19"/>
              </w:rPr>
              <w:t>Pozn.: V prípade identifikácie neoprávnených výdavkov projektu sa v procese odborného hodnotenia výška celkových oprávnených výdavkov projektu adekvátne zníži.</w:t>
            </w:r>
            <w:r>
              <w:rPr>
                <w:i/>
                <w:iCs/>
                <w:sz w:val="19"/>
                <w:szCs w:val="19"/>
              </w:rPr>
              <w:t xml:space="preserve"> </w:t>
            </w:r>
          </w:p>
        </w:tc>
        <w:tc>
          <w:tcPr>
            <w:tcW w:w="1398" w:type="dxa"/>
            <w:vMerge w:val="restart"/>
            <w:tcBorders>
              <w:top w:val="single" w:sz="4" w:space="0" w:color="auto"/>
              <w:left w:val="single" w:sz="4" w:space="0" w:color="auto"/>
              <w:bottom w:val="single" w:sz="4" w:space="0" w:color="auto"/>
              <w:right w:val="single" w:sz="4" w:space="0" w:color="auto"/>
            </w:tcBorders>
            <w:vAlign w:val="center"/>
          </w:tcPr>
          <w:p w14:paraId="36768914" w14:textId="2E81A864" w:rsidR="0065553A" w:rsidRPr="00152E2E" w:rsidRDefault="0065553A" w:rsidP="009F5DD9">
            <w:pPr>
              <w:spacing w:line="288" w:lineRule="auto"/>
              <w:jc w:val="center"/>
              <w:rPr>
                <w:rFonts w:ascii="Arial" w:hAnsi="Arial" w:cs="Arial"/>
                <w:color w:val="000000" w:themeColor="text1"/>
                <w:sz w:val="19"/>
                <w:szCs w:val="19"/>
              </w:rPr>
            </w:pPr>
            <w:r w:rsidRPr="002127C2">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7C7597CF" w14:textId="2833C70A" w:rsidR="0065553A" w:rsidRPr="00152E2E" w:rsidRDefault="0065553A" w:rsidP="009F5DD9">
            <w:pPr>
              <w:spacing w:line="288" w:lineRule="auto"/>
              <w:jc w:val="center"/>
              <w:rPr>
                <w:rFonts w:ascii="Arial" w:hAnsi="Arial" w:cs="Arial"/>
                <w:color w:val="000000" w:themeColor="text1"/>
                <w:sz w:val="19"/>
                <w:szCs w:val="19"/>
              </w:rPr>
            </w:pPr>
            <w:r w:rsidRPr="002127C2">
              <w:rPr>
                <w:rFonts w:ascii="Arial" w:hAnsi="Arial" w:cs="Arial"/>
                <w:color w:val="000000" w:themeColor="text1"/>
                <w:sz w:val="19"/>
                <w:szCs w:val="19"/>
              </w:rPr>
              <w:t>áno</w:t>
            </w:r>
          </w:p>
        </w:tc>
        <w:tc>
          <w:tcPr>
            <w:tcW w:w="3991" w:type="dxa"/>
            <w:tcBorders>
              <w:top w:val="single" w:sz="4" w:space="0" w:color="auto"/>
              <w:left w:val="single" w:sz="4" w:space="0" w:color="auto"/>
              <w:bottom w:val="single" w:sz="4" w:space="0" w:color="auto"/>
              <w:right w:val="single" w:sz="4" w:space="0" w:color="auto"/>
            </w:tcBorders>
            <w:vAlign w:val="center"/>
          </w:tcPr>
          <w:p w14:paraId="464DCE58" w14:textId="37D2F98B" w:rsidR="0065553A" w:rsidRPr="00152E2E" w:rsidRDefault="0021224E" w:rsidP="0021224E">
            <w:pPr>
              <w:spacing w:line="288" w:lineRule="auto"/>
              <w:jc w:val="both"/>
              <w:rPr>
                <w:rFonts w:ascii="Arial" w:eastAsia="Helvetica" w:hAnsi="Arial" w:cs="Arial"/>
                <w:color w:val="000000" w:themeColor="text1"/>
                <w:sz w:val="19"/>
                <w:szCs w:val="19"/>
              </w:rPr>
            </w:pPr>
            <w:r w:rsidRPr="0021224E">
              <w:rPr>
                <w:rFonts w:ascii="Arial" w:eastAsia="Helvetica" w:hAnsi="Arial" w:cs="Arial"/>
                <w:color w:val="000000" w:themeColor="text1"/>
                <w:sz w:val="19"/>
                <w:szCs w:val="19"/>
              </w:rPr>
              <w:t xml:space="preserve">70% a viac finančnej hodnoty žiadateľom definovaných celkových oprávnených výdavkov projektu je vecne oprávnených (obsahová oprávnenosť, účelnosť a účinnosť). </w:t>
            </w:r>
          </w:p>
        </w:tc>
      </w:tr>
      <w:tr w:rsidR="0065553A" w:rsidRPr="00152E2E" w14:paraId="7DD5D1C5" w14:textId="77777777" w:rsidTr="00973C38">
        <w:trPr>
          <w:trHeight w:val="709"/>
        </w:trPr>
        <w:tc>
          <w:tcPr>
            <w:tcW w:w="603" w:type="dxa"/>
            <w:vMerge/>
            <w:tcBorders>
              <w:top w:val="single" w:sz="4" w:space="0" w:color="auto"/>
              <w:left w:val="single" w:sz="4" w:space="0" w:color="auto"/>
              <w:bottom w:val="single" w:sz="4" w:space="0" w:color="auto"/>
              <w:right w:val="single" w:sz="4" w:space="0" w:color="auto"/>
            </w:tcBorders>
            <w:vAlign w:val="center"/>
          </w:tcPr>
          <w:p w14:paraId="273AD8D7" w14:textId="77777777" w:rsidR="0065553A" w:rsidRPr="00152E2E" w:rsidRDefault="0065553A" w:rsidP="009F5DD9">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tcPr>
          <w:p w14:paraId="179D6887" w14:textId="77777777" w:rsidR="0065553A" w:rsidRPr="00152E2E" w:rsidRDefault="0065553A" w:rsidP="009F5DD9">
            <w:pPr>
              <w:spacing w:line="288" w:lineRule="auto"/>
              <w:rPr>
                <w:rFonts w:ascii="Arial" w:hAnsi="Arial" w:cs="Arial"/>
                <w:color w:val="000000" w:themeColor="text1"/>
                <w:sz w:val="19"/>
                <w:szCs w:val="19"/>
              </w:rPr>
            </w:pPr>
          </w:p>
        </w:tc>
        <w:tc>
          <w:tcPr>
            <w:tcW w:w="5244" w:type="dxa"/>
            <w:vMerge/>
            <w:tcBorders>
              <w:top w:val="single" w:sz="4" w:space="0" w:color="auto"/>
              <w:left w:val="single" w:sz="4" w:space="0" w:color="auto"/>
              <w:bottom w:val="single" w:sz="4" w:space="0" w:color="auto"/>
              <w:right w:val="single" w:sz="4" w:space="0" w:color="auto"/>
            </w:tcBorders>
            <w:vAlign w:val="center"/>
          </w:tcPr>
          <w:p w14:paraId="0CBFD445" w14:textId="77777777" w:rsidR="0065553A" w:rsidRPr="00152E2E" w:rsidRDefault="0065553A" w:rsidP="009F5DD9">
            <w:pPr>
              <w:spacing w:line="288" w:lineRule="auto"/>
              <w:rPr>
                <w:rFonts w:ascii="Arial" w:hAnsi="Arial" w:cs="Arial"/>
                <w:i/>
                <w:color w:val="000000" w:themeColor="text1"/>
                <w:sz w:val="19"/>
                <w:szCs w:val="19"/>
              </w:rPr>
            </w:pPr>
          </w:p>
        </w:tc>
        <w:tc>
          <w:tcPr>
            <w:tcW w:w="1398" w:type="dxa"/>
            <w:vMerge/>
            <w:tcBorders>
              <w:top w:val="single" w:sz="4" w:space="0" w:color="auto"/>
              <w:left w:val="single" w:sz="4" w:space="0" w:color="auto"/>
              <w:bottom w:val="single" w:sz="4" w:space="0" w:color="auto"/>
              <w:right w:val="single" w:sz="4" w:space="0" w:color="auto"/>
            </w:tcBorders>
            <w:vAlign w:val="center"/>
          </w:tcPr>
          <w:p w14:paraId="363F0AA6" w14:textId="77777777" w:rsidR="0065553A" w:rsidRPr="00152E2E" w:rsidRDefault="0065553A"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tcPr>
          <w:p w14:paraId="2B8842E5" w14:textId="02EC1A56" w:rsidR="0065553A" w:rsidRPr="00152E2E" w:rsidRDefault="0065553A" w:rsidP="009F5DD9">
            <w:pPr>
              <w:spacing w:line="288" w:lineRule="auto"/>
              <w:jc w:val="center"/>
              <w:rPr>
                <w:rFonts w:ascii="Arial" w:hAnsi="Arial" w:cs="Arial"/>
                <w:color w:val="000000" w:themeColor="text1"/>
                <w:sz w:val="19"/>
                <w:szCs w:val="19"/>
              </w:rPr>
            </w:pPr>
            <w:r w:rsidRPr="002127C2">
              <w:rPr>
                <w:rFonts w:ascii="Arial" w:hAnsi="Arial" w:cs="Arial"/>
                <w:color w:val="000000" w:themeColor="text1"/>
                <w:sz w:val="19"/>
                <w:szCs w:val="19"/>
              </w:rPr>
              <w:t>nie</w:t>
            </w:r>
          </w:p>
        </w:tc>
        <w:tc>
          <w:tcPr>
            <w:tcW w:w="3991" w:type="dxa"/>
            <w:tcBorders>
              <w:top w:val="single" w:sz="4" w:space="0" w:color="auto"/>
              <w:left w:val="single" w:sz="4" w:space="0" w:color="auto"/>
              <w:bottom w:val="single" w:sz="4" w:space="0" w:color="auto"/>
              <w:right w:val="single" w:sz="4" w:space="0" w:color="auto"/>
            </w:tcBorders>
            <w:vAlign w:val="center"/>
          </w:tcPr>
          <w:p w14:paraId="257B14B3" w14:textId="35321928" w:rsidR="0065553A" w:rsidRPr="00152E2E" w:rsidRDefault="0021224E" w:rsidP="0021224E">
            <w:pPr>
              <w:spacing w:line="288" w:lineRule="auto"/>
              <w:jc w:val="both"/>
              <w:rPr>
                <w:rFonts w:ascii="Arial" w:eastAsia="Helvetica" w:hAnsi="Arial" w:cs="Arial"/>
                <w:color w:val="000000" w:themeColor="text1"/>
                <w:sz w:val="19"/>
                <w:szCs w:val="19"/>
              </w:rPr>
            </w:pPr>
            <w:r w:rsidRPr="0021224E">
              <w:rPr>
                <w:rFonts w:ascii="Arial" w:eastAsia="Helvetica" w:hAnsi="Arial" w:cs="Arial"/>
                <w:color w:val="000000" w:themeColor="text1"/>
                <w:sz w:val="19"/>
                <w:szCs w:val="19"/>
              </w:rPr>
              <w:t xml:space="preserve">Menej ako 70% finančnej hodnoty žiadateľom definovaných celkových oprávnených výdavkov projektu je vecne oprávnených (obsahová oprávnenosť, účelnosť a účinnosť). </w:t>
            </w:r>
          </w:p>
        </w:tc>
      </w:tr>
    </w:tbl>
    <w:p w14:paraId="20048A1F" w14:textId="30E203BD" w:rsidR="00856944" w:rsidRPr="00152E2E" w:rsidRDefault="00856944" w:rsidP="00973C38">
      <w:pPr>
        <w:spacing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11. Rozpočet projektu,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Rozpočet projektu, príloha Finančná analýza</w:t>
      </w:r>
      <w:r w:rsidR="00DB0A22">
        <w:rPr>
          <w:rFonts w:ascii="Arial" w:hAnsi="Arial" w:cs="Arial"/>
          <w:color w:val="000000" w:themeColor="text1"/>
          <w:sz w:val="19"/>
          <w:szCs w:val="19"/>
        </w:rPr>
        <w:t>.</w:t>
      </w:r>
    </w:p>
    <w:p w14:paraId="69337CD5" w14:textId="77777777" w:rsidR="00856944" w:rsidRPr="00152E2E" w:rsidRDefault="00856944"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7748F2B5"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44940935" w14:textId="54F967BD"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musia byť v súlade so zoznamom oprávnených výdavkov uvedených v</w:t>
      </w:r>
      <w:r w:rsidR="00BF2875">
        <w:rPr>
          <w:rFonts w:ascii="Arial" w:eastAsiaTheme="minorHAnsi" w:hAnsi="Arial" w:cs="Arial"/>
          <w:color w:val="000000" w:themeColor="text1"/>
          <w:sz w:val="19"/>
          <w:szCs w:val="19"/>
          <w:bdr w:val="none" w:sz="0" w:space="0" w:color="auto"/>
          <w:lang w:val="sk-SK"/>
        </w:rPr>
        <w:t xml:space="preserve">o </w:t>
      </w:r>
      <w:r w:rsidRPr="00152E2E">
        <w:rPr>
          <w:rFonts w:ascii="Arial" w:eastAsiaTheme="minorHAnsi" w:hAnsi="Arial" w:cs="Arial"/>
          <w:color w:val="000000" w:themeColor="text1"/>
          <w:sz w:val="19"/>
          <w:szCs w:val="19"/>
          <w:bdr w:val="none" w:sz="0" w:space="0" w:color="auto"/>
          <w:lang w:val="sk-SK"/>
        </w:rPr>
        <w:t>výzve na predkladanie žiadostí o NFP,</w:t>
      </w:r>
    </w:p>
    <w:p w14:paraId="7E320F0A"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6177FC33"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53131D3F"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hAnsi="Arial" w:cs="Arial"/>
          <w:color w:val="000000" w:themeColor="text1"/>
          <w:sz w:val="19"/>
          <w:szCs w:val="19"/>
          <w:lang w:val="sk-SK"/>
        </w:rPr>
        <w:t>V prípade identifikácie neoprávnených výdavkov projektu z dôvodu matematickej chyby vzniknutej vo výpočte finančnej analýzy sa v procese odborného hodnotenia výška celkových oprávnených výdavkov projektu adekvátne zníži.</w:t>
      </w:r>
    </w:p>
    <w:p w14:paraId="1F55E93C"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V prípade identifikácie neoprávnených výdavkov projektu na základe uvedených kritérií hodnotiteľ identifikuje jednotlivé výdavky a zníži výšku celkových oprávnených výdavkov projektu ich zaradením do neoprávnených výdavkov </w:t>
      </w:r>
      <w:r w:rsidRPr="00152E2E">
        <w:rPr>
          <w:rFonts w:ascii="Arial" w:hAnsi="Arial" w:cs="Arial"/>
          <w:color w:val="000000" w:themeColor="text1"/>
          <w:sz w:val="19"/>
          <w:szCs w:val="19"/>
          <w:lang w:val="sk-SK"/>
        </w:rPr>
        <w:t>– hodnotiteľ uvedie identifikáciu neoprávnených výdavkov, sumu identifikovaných neoprávnených výdavkov a zdôvodnenie v komentári hodnotiaceho hárku.</w:t>
      </w:r>
    </w:p>
    <w:p w14:paraId="233147B4" w14:textId="056B2FBC" w:rsidR="0021224E" w:rsidRPr="0021224E" w:rsidRDefault="00856944" w:rsidP="0021224E">
      <w:pPr>
        <w:spacing w:after="120" w:line="288" w:lineRule="auto"/>
        <w:jc w:val="both"/>
        <w:rPr>
          <w:rFonts w:ascii="Arial" w:eastAsia="Helvetica" w:hAnsi="Arial" w:cs="Arial"/>
          <w:color w:val="000000" w:themeColor="text1"/>
          <w:sz w:val="19"/>
          <w:szCs w:val="19"/>
        </w:rPr>
      </w:pPr>
      <w:r w:rsidRPr="00152E2E">
        <w:rPr>
          <w:rFonts w:ascii="Arial" w:hAnsi="Arial" w:cs="Arial"/>
          <w:color w:val="000000" w:themeColor="text1"/>
          <w:sz w:val="19"/>
          <w:szCs w:val="19"/>
        </w:rPr>
        <w:t>Po vyhodnotení všetkých výdavkov hodnotiteľ zosumarizuje výsledky hodnotenia a</w:t>
      </w:r>
      <w:r w:rsidR="0021224E">
        <w:rPr>
          <w:rFonts w:ascii="Arial" w:hAnsi="Arial" w:cs="Arial"/>
          <w:color w:val="000000" w:themeColor="text1"/>
          <w:sz w:val="19"/>
          <w:szCs w:val="19"/>
        </w:rPr>
        <w:t xml:space="preserve"> v prípade, že </w:t>
      </w:r>
      <w:r w:rsidR="0021224E" w:rsidRPr="0021224E">
        <w:rPr>
          <w:rFonts w:ascii="Arial" w:eastAsia="Helvetica" w:hAnsi="Arial" w:cs="Arial"/>
          <w:color w:val="000000" w:themeColor="text1"/>
          <w:sz w:val="19"/>
          <w:szCs w:val="19"/>
        </w:rPr>
        <w:t>70% a viac finančnej hodnoty žiadateľom definovaných celkových oprávnených výdavkov projektu je vecne oprávnených (obsahová oprávnenosť, účelnosť a účinnosť)</w:t>
      </w:r>
      <w:r w:rsidR="0021224E">
        <w:rPr>
          <w:rFonts w:ascii="Arial" w:eastAsia="Helvetica" w:hAnsi="Arial" w:cs="Arial"/>
          <w:color w:val="000000" w:themeColor="text1"/>
          <w:sz w:val="19"/>
          <w:szCs w:val="19"/>
        </w:rPr>
        <w:t xml:space="preserve">, </w:t>
      </w:r>
      <w:r w:rsidR="0021224E" w:rsidRPr="0021224E">
        <w:rPr>
          <w:rFonts w:ascii="Arial" w:eastAsia="Helvetica" w:hAnsi="Arial" w:cs="Arial"/>
          <w:color w:val="000000" w:themeColor="text1"/>
          <w:sz w:val="19"/>
          <w:szCs w:val="19"/>
        </w:rPr>
        <w:t xml:space="preserve">hodnotiteľ priradí odpoveď (áno). V prípade, </w:t>
      </w:r>
      <w:r w:rsidR="0021224E">
        <w:rPr>
          <w:rFonts w:ascii="Arial" w:eastAsia="Helvetica" w:hAnsi="Arial" w:cs="Arial"/>
          <w:color w:val="000000" w:themeColor="text1"/>
          <w:sz w:val="19"/>
          <w:szCs w:val="19"/>
        </w:rPr>
        <w:t>že m</w:t>
      </w:r>
      <w:r w:rsidR="0021224E" w:rsidRPr="0021224E">
        <w:rPr>
          <w:rFonts w:ascii="Arial" w:eastAsia="Helvetica" w:hAnsi="Arial" w:cs="Arial"/>
          <w:color w:val="000000" w:themeColor="text1"/>
          <w:sz w:val="19"/>
          <w:szCs w:val="19"/>
        </w:rPr>
        <w:t xml:space="preserve">enej ako 70% finančnej hodnoty žiadateľom definovaných celkových oprávnených výdavkov projektu je vecne oprávnených (obsahová oprávnenosť, účelnosť a účinnosť), hodnotiteľ zvolí odpoveď (nie). </w:t>
      </w:r>
    </w:p>
    <w:p w14:paraId="1E362DF7" w14:textId="44565DD5" w:rsidR="00522C7A" w:rsidRDefault="00856944" w:rsidP="00973C38">
      <w:pPr>
        <w:spacing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70F380E3" w14:textId="77777777" w:rsidR="009A6396" w:rsidRPr="00152E2E" w:rsidRDefault="009A6396" w:rsidP="00973C38">
      <w:pPr>
        <w:spacing w:after="60" w:line="288" w:lineRule="auto"/>
        <w:jc w:val="both"/>
        <w:rPr>
          <w:rFonts w:ascii="Arial" w:hAnsi="Arial" w:cs="Arial"/>
          <w:color w:val="000000" w:themeColor="text1"/>
          <w:sz w:val="19"/>
          <w:szCs w:val="19"/>
        </w:rPr>
      </w:pPr>
    </w:p>
    <w:tbl>
      <w:tblPr>
        <w:tblStyle w:val="TableGrid4"/>
        <w:tblW w:w="14992" w:type="dxa"/>
        <w:tblLook w:val="04A0" w:firstRow="1" w:lastRow="0" w:firstColumn="1" w:lastColumn="0" w:noHBand="0" w:noVBand="1"/>
      </w:tblPr>
      <w:tblGrid>
        <w:gridCol w:w="604"/>
        <w:gridCol w:w="2388"/>
        <w:gridCol w:w="5196"/>
        <w:gridCol w:w="1399"/>
        <w:gridCol w:w="1557"/>
        <w:gridCol w:w="3848"/>
      </w:tblGrid>
      <w:tr w:rsidR="00171453" w:rsidRPr="00152E2E" w14:paraId="6FEDDB20" w14:textId="77777777" w:rsidTr="009F5DD9">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460FCC"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D8EC7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5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F34AA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8474FD"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88D2D9"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38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0D8681"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F8707D" w:rsidRPr="00152E2E" w14:paraId="3E61F4B4" w14:textId="77777777" w:rsidTr="00F8707D">
        <w:trPr>
          <w:trHeight w:val="1577"/>
        </w:trPr>
        <w:tc>
          <w:tcPr>
            <w:tcW w:w="604" w:type="dxa"/>
            <w:vMerge w:val="restart"/>
            <w:tcBorders>
              <w:top w:val="single" w:sz="4" w:space="0" w:color="auto"/>
              <w:left w:val="single" w:sz="4" w:space="0" w:color="auto"/>
              <w:right w:val="single" w:sz="4" w:space="0" w:color="auto"/>
            </w:tcBorders>
            <w:vAlign w:val="center"/>
          </w:tcPr>
          <w:p w14:paraId="0EDD5BFE" w14:textId="708D3D5C" w:rsidR="00F8707D" w:rsidRPr="00152E2E" w:rsidRDefault="00F8707D"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4.2</w:t>
            </w:r>
          </w:p>
        </w:tc>
        <w:tc>
          <w:tcPr>
            <w:tcW w:w="2388" w:type="dxa"/>
            <w:vMerge w:val="restart"/>
            <w:tcBorders>
              <w:top w:val="single" w:sz="4" w:space="0" w:color="auto"/>
              <w:left w:val="single" w:sz="4" w:space="0" w:color="auto"/>
              <w:right w:val="single" w:sz="4" w:space="0" w:color="auto"/>
            </w:tcBorders>
            <w:vAlign w:val="center"/>
          </w:tcPr>
          <w:p w14:paraId="5D1EE8A0" w14:textId="6F7EF16E" w:rsidR="00F8707D" w:rsidRPr="00152E2E" w:rsidRDefault="00F8707D" w:rsidP="009F5DD9">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Efektívnosť a hospodárnosť výdavkov projektu</w:t>
            </w:r>
          </w:p>
        </w:tc>
        <w:tc>
          <w:tcPr>
            <w:tcW w:w="5196" w:type="dxa"/>
            <w:vMerge w:val="restart"/>
            <w:tcBorders>
              <w:top w:val="single" w:sz="4" w:space="0" w:color="auto"/>
              <w:left w:val="single" w:sz="4" w:space="0" w:color="auto"/>
              <w:right w:val="single" w:sz="4" w:space="0" w:color="auto"/>
            </w:tcBorders>
            <w:vAlign w:val="center"/>
          </w:tcPr>
          <w:p w14:paraId="01744DA2" w14:textId="77777777"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Posudzuje sa, či navrhnuté výdavky projektu spĺňajú podmienku hospodárnosti a efektívnosti a či zodpovedajú obvyklým cenám v danom mieste a čase. </w:t>
            </w:r>
          </w:p>
          <w:p w14:paraId="65D2E1A4" w14:textId="77777777"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 </w:t>
            </w:r>
          </w:p>
          <w:p w14:paraId="7162F757" w14:textId="4C3EAA3A"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Pozn.: V prípade benchmarkov (t.j. smerných ukazovateľov, ktoré sa vzťahujú na výstupy projektu) a finančných limitov (t.j. jednotkových cien, ktoré sa vzťahujú na konkrétne typy výdavkov, napr. informačná tabuľa), budú stanovené konkrétne hodnoty, ktoré budú pravidelne aktualizované podľa vývoja trhových cien. </w:t>
            </w:r>
          </w:p>
          <w:p w14:paraId="7CB7C2EE" w14:textId="77777777"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V prípade prekročenia stanovených benchmarkov (alebo iných spôsobov overovania hospodárnosti a efektívnosti výdavkov viažucich sa na výstupy projektu) sa posúdi, či toto prekročenie zodpovedá navrhnutému riešeniu a sťaženým podmienkam realizácie projektu. To znamená, že výdavky nad referenčnú hodnotu benchmarku budú akceptovateľné ako oprávnené iba v odôvodnených objektívnych prípadoch vyplývajúcich zo stavebno-technických, technologických, prírodných, časových alebo iných špecifík. V prípade prekročenia stanovených finančných limitov, alebo v prípade konkrétnych výdavkov, ktoré budú nadhodnotené, budú tieto výdavky znížené a projekt nebude diskvalifikovaný. </w:t>
            </w:r>
          </w:p>
          <w:p w14:paraId="7A308DB2" w14:textId="0B014EF4" w:rsidR="00F8707D" w:rsidRPr="00152E2E" w:rsidRDefault="00127FEE" w:rsidP="00127FEE">
            <w:pPr>
              <w:spacing w:line="288" w:lineRule="auto"/>
              <w:jc w:val="both"/>
              <w:rPr>
                <w:rFonts w:ascii="Arial" w:hAnsi="Arial" w:cs="Arial"/>
                <w:color w:val="000000" w:themeColor="text1"/>
                <w:sz w:val="19"/>
                <w:szCs w:val="19"/>
                <w:u w:color="000000"/>
              </w:rPr>
            </w:pPr>
            <w:r w:rsidRPr="00127FEE">
              <w:rPr>
                <w:rFonts w:ascii="Arial" w:hAnsi="Arial" w:cs="Arial"/>
                <w:color w:val="000000" w:themeColor="text1"/>
                <w:sz w:val="19"/>
                <w:szCs w:val="19"/>
              </w:rPr>
              <w:t xml:space="preserve">Pri posudzovaní hospodárnosti a efektívnosti výdavkov </w:t>
            </w:r>
            <w:r w:rsidRPr="00127FEE">
              <w:rPr>
                <w:rFonts w:ascii="Arial" w:hAnsi="Arial" w:cs="Arial"/>
                <w:color w:val="000000" w:themeColor="text1"/>
                <w:sz w:val="19"/>
                <w:szCs w:val="19"/>
              </w:rPr>
              <w:lastRenderedPageBreak/>
              <w:t>projektu sa berie do úvahy výška výdavkov projektu po ich prípadnom znížení odborným hodnotiteľom.</w:t>
            </w:r>
            <w:r>
              <w:rPr>
                <w:i/>
                <w:iCs/>
                <w:sz w:val="19"/>
                <w:szCs w:val="19"/>
              </w:rPr>
              <w:t xml:space="preserve"> </w:t>
            </w:r>
          </w:p>
        </w:tc>
        <w:tc>
          <w:tcPr>
            <w:tcW w:w="1399" w:type="dxa"/>
            <w:vMerge w:val="restart"/>
            <w:tcBorders>
              <w:top w:val="single" w:sz="4" w:space="0" w:color="auto"/>
              <w:left w:val="single" w:sz="4" w:space="0" w:color="auto"/>
              <w:right w:val="single" w:sz="4" w:space="0" w:color="auto"/>
            </w:tcBorders>
            <w:vAlign w:val="center"/>
          </w:tcPr>
          <w:p w14:paraId="33B8D48F" w14:textId="00ECE7DD" w:rsidR="00F8707D" w:rsidRPr="00152E2E" w:rsidRDefault="00F8707D" w:rsidP="009F5DD9">
            <w:pPr>
              <w:spacing w:line="288" w:lineRule="auto"/>
              <w:jc w:val="center"/>
              <w:rPr>
                <w:rFonts w:ascii="Arial" w:hAnsi="Arial" w:cs="Arial"/>
                <w:color w:val="000000" w:themeColor="text1"/>
                <w:sz w:val="19"/>
                <w:szCs w:val="19"/>
              </w:rPr>
            </w:pPr>
            <w:r w:rsidRPr="008868E9">
              <w:rPr>
                <w:rFonts w:ascii="Arial" w:hAnsi="Arial" w:cs="Arial"/>
                <w:color w:val="000000"/>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4BF4532" w14:textId="3F02D1CD" w:rsidR="00F8707D" w:rsidRPr="00152E2E" w:rsidRDefault="00F8707D" w:rsidP="009F5DD9">
            <w:pPr>
              <w:spacing w:line="288" w:lineRule="auto"/>
              <w:jc w:val="center"/>
              <w:rPr>
                <w:rFonts w:ascii="Arial" w:hAnsi="Arial" w:cs="Arial"/>
                <w:color w:val="000000" w:themeColor="text1"/>
                <w:sz w:val="19"/>
                <w:szCs w:val="19"/>
              </w:rPr>
            </w:pPr>
            <w:r w:rsidRPr="008868E9">
              <w:rPr>
                <w:rFonts w:ascii="Arial" w:hAnsi="Arial" w:cs="Arial"/>
                <w:color w:val="000000"/>
                <w:sz w:val="19"/>
                <w:szCs w:val="19"/>
                <w:u w:color="000000"/>
              </w:rPr>
              <w:t>áno</w:t>
            </w:r>
          </w:p>
        </w:tc>
        <w:tc>
          <w:tcPr>
            <w:tcW w:w="3848" w:type="dxa"/>
            <w:tcBorders>
              <w:top w:val="single" w:sz="4" w:space="0" w:color="auto"/>
              <w:left w:val="single" w:sz="4" w:space="0" w:color="auto"/>
              <w:right w:val="single" w:sz="4" w:space="0" w:color="auto"/>
            </w:tcBorders>
            <w:vAlign w:val="center"/>
          </w:tcPr>
          <w:p w14:paraId="307CCA19" w14:textId="1295574E" w:rsidR="00F8707D"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Žiadané výdavky projektu sú hospodárne a efektívne a zodpovedajú obvyklým cenám v danom čase a mieste a spĺňajú cieľ minimalizácie nákladov pri dodržaní požadovanej kvality výstupov. </w:t>
            </w:r>
          </w:p>
        </w:tc>
      </w:tr>
      <w:tr w:rsidR="00F8707D" w:rsidRPr="00152E2E" w14:paraId="20538626" w14:textId="77777777" w:rsidTr="00F8707D">
        <w:trPr>
          <w:trHeight w:val="1829"/>
        </w:trPr>
        <w:tc>
          <w:tcPr>
            <w:tcW w:w="604" w:type="dxa"/>
            <w:vMerge/>
            <w:tcBorders>
              <w:left w:val="single" w:sz="4" w:space="0" w:color="auto"/>
              <w:right w:val="single" w:sz="4" w:space="0" w:color="auto"/>
            </w:tcBorders>
            <w:vAlign w:val="center"/>
          </w:tcPr>
          <w:p w14:paraId="4EF56C24" w14:textId="77777777" w:rsidR="00F8707D" w:rsidRPr="00152E2E" w:rsidRDefault="00F8707D" w:rsidP="009F5DD9">
            <w:pPr>
              <w:spacing w:line="288" w:lineRule="auto"/>
              <w:jc w:val="center"/>
              <w:rPr>
                <w:rFonts w:ascii="Arial" w:hAnsi="Arial" w:cs="Arial"/>
                <w:color w:val="000000" w:themeColor="text1"/>
                <w:sz w:val="19"/>
                <w:szCs w:val="19"/>
              </w:rPr>
            </w:pPr>
          </w:p>
        </w:tc>
        <w:tc>
          <w:tcPr>
            <w:tcW w:w="2388" w:type="dxa"/>
            <w:vMerge/>
            <w:tcBorders>
              <w:left w:val="single" w:sz="4" w:space="0" w:color="auto"/>
              <w:right w:val="single" w:sz="4" w:space="0" w:color="auto"/>
            </w:tcBorders>
            <w:vAlign w:val="center"/>
          </w:tcPr>
          <w:p w14:paraId="3842773F" w14:textId="77777777" w:rsidR="00F8707D" w:rsidRPr="00152E2E" w:rsidRDefault="00F8707D" w:rsidP="009F5DD9">
            <w:pPr>
              <w:spacing w:line="288" w:lineRule="auto"/>
              <w:rPr>
                <w:rFonts w:ascii="Arial" w:hAnsi="Arial" w:cs="Arial"/>
                <w:color w:val="000000" w:themeColor="text1"/>
                <w:sz w:val="19"/>
                <w:szCs w:val="19"/>
              </w:rPr>
            </w:pPr>
          </w:p>
        </w:tc>
        <w:tc>
          <w:tcPr>
            <w:tcW w:w="5196" w:type="dxa"/>
            <w:vMerge/>
            <w:tcBorders>
              <w:left w:val="single" w:sz="4" w:space="0" w:color="auto"/>
              <w:right w:val="single" w:sz="4" w:space="0" w:color="auto"/>
            </w:tcBorders>
            <w:vAlign w:val="center"/>
          </w:tcPr>
          <w:p w14:paraId="68E58161" w14:textId="77777777" w:rsidR="00F8707D" w:rsidRPr="00152E2E" w:rsidRDefault="00F8707D" w:rsidP="009F5DD9">
            <w:pPr>
              <w:spacing w:line="288" w:lineRule="auto"/>
              <w:rPr>
                <w:rFonts w:ascii="Arial" w:hAnsi="Arial" w:cs="Arial"/>
                <w:color w:val="000000" w:themeColor="text1"/>
                <w:sz w:val="19"/>
                <w:szCs w:val="19"/>
                <w:u w:color="000000"/>
              </w:rPr>
            </w:pPr>
          </w:p>
        </w:tc>
        <w:tc>
          <w:tcPr>
            <w:tcW w:w="1399" w:type="dxa"/>
            <w:vMerge/>
            <w:tcBorders>
              <w:left w:val="single" w:sz="4" w:space="0" w:color="auto"/>
              <w:right w:val="single" w:sz="4" w:space="0" w:color="auto"/>
            </w:tcBorders>
            <w:vAlign w:val="center"/>
          </w:tcPr>
          <w:p w14:paraId="47A149BE" w14:textId="77777777" w:rsidR="00F8707D" w:rsidRPr="00152E2E" w:rsidRDefault="00F8707D" w:rsidP="009F5DD9">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right w:val="single" w:sz="4" w:space="0" w:color="auto"/>
            </w:tcBorders>
            <w:vAlign w:val="center"/>
          </w:tcPr>
          <w:p w14:paraId="1196E042" w14:textId="2F04A687" w:rsidR="00F8707D" w:rsidRPr="00152E2E" w:rsidRDefault="00F8707D" w:rsidP="009F5DD9">
            <w:pPr>
              <w:spacing w:line="288" w:lineRule="auto"/>
              <w:jc w:val="center"/>
              <w:rPr>
                <w:rFonts w:ascii="Arial" w:hAnsi="Arial" w:cs="Arial"/>
                <w:color w:val="000000" w:themeColor="text1"/>
                <w:sz w:val="19"/>
                <w:szCs w:val="19"/>
              </w:rPr>
            </w:pPr>
            <w:r w:rsidRPr="008868E9">
              <w:rPr>
                <w:rFonts w:ascii="Arial" w:hAnsi="Arial" w:cs="Arial"/>
                <w:color w:val="000000"/>
                <w:sz w:val="19"/>
                <w:szCs w:val="19"/>
                <w:u w:color="000000"/>
              </w:rPr>
              <w:t>nie</w:t>
            </w:r>
          </w:p>
        </w:tc>
        <w:tc>
          <w:tcPr>
            <w:tcW w:w="3848" w:type="dxa"/>
            <w:tcBorders>
              <w:left w:val="single" w:sz="4" w:space="0" w:color="auto"/>
              <w:right w:val="single" w:sz="4" w:space="0" w:color="auto"/>
            </w:tcBorders>
            <w:vAlign w:val="center"/>
          </w:tcPr>
          <w:p w14:paraId="7746EF94" w14:textId="77777777" w:rsidR="00127FEE" w:rsidRPr="00127FEE" w:rsidRDefault="00127FEE" w:rsidP="00127FEE">
            <w:pPr>
              <w:spacing w:line="288" w:lineRule="auto"/>
              <w:jc w:val="both"/>
              <w:rPr>
                <w:rFonts w:ascii="Arial" w:hAnsi="Arial" w:cs="Arial"/>
                <w:color w:val="000000" w:themeColor="text1"/>
                <w:sz w:val="19"/>
                <w:szCs w:val="19"/>
              </w:rPr>
            </w:pPr>
            <w:r w:rsidRPr="00127FEE">
              <w:rPr>
                <w:rFonts w:ascii="Arial" w:hAnsi="Arial" w:cs="Arial"/>
                <w:color w:val="000000" w:themeColor="text1"/>
                <w:sz w:val="19"/>
                <w:szCs w:val="19"/>
              </w:rPr>
              <w:t xml:space="preserve">Žiadané výdavky projektu nie sú hospodárne a efektívne, nezodpovedajú obvyklým cenám v danom čase a mieste, nespĺňajú cieľ minimalizácie nákladov pri dodržaní požadovanej kvality výstupov. </w:t>
            </w:r>
          </w:p>
          <w:p w14:paraId="6425FC78" w14:textId="0B5C79DB" w:rsidR="00F8707D" w:rsidRPr="00127FEE" w:rsidRDefault="00F8707D" w:rsidP="00127FEE">
            <w:pPr>
              <w:spacing w:line="288" w:lineRule="auto"/>
              <w:jc w:val="both"/>
              <w:rPr>
                <w:rFonts w:ascii="Arial" w:hAnsi="Arial" w:cs="Arial"/>
                <w:color w:val="000000" w:themeColor="text1"/>
                <w:sz w:val="19"/>
                <w:szCs w:val="19"/>
              </w:rPr>
            </w:pPr>
          </w:p>
        </w:tc>
      </w:tr>
    </w:tbl>
    <w:p w14:paraId="309431E7" w14:textId="1B041808"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11. Rozpočet projektu, príloha Rozpočet projektu, príloha </w:t>
      </w:r>
      <w:r w:rsidR="00DB0A22">
        <w:rPr>
          <w:rFonts w:ascii="Arial" w:hAnsi="Arial" w:cs="Arial"/>
          <w:color w:val="000000" w:themeColor="text1"/>
          <w:sz w:val="19"/>
          <w:szCs w:val="19"/>
        </w:rPr>
        <w:t>Podklady k rozpočtu projektu</w:t>
      </w:r>
      <w:r w:rsidRPr="00152E2E">
        <w:rPr>
          <w:rFonts w:ascii="Arial" w:hAnsi="Arial" w:cs="Arial"/>
          <w:color w:val="000000" w:themeColor="text1"/>
          <w:sz w:val="19"/>
          <w:szCs w:val="19"/>
        </w:rPr>
        <w:t>.</w:t>
      </w:r>
    </w:p>
    <w:p w14:paraId="404B3087"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V rámci hodnotiaceho kritéria sa jednotlivé výdavky hodnotia z nasledovných aspektov:</w:t>
      </w:r>
    </w:p>
    <w:p w14:paraId="1F917B12" w14:textId="1E332D1A"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dodržanie jednotlivých</w:t>
      </w:r>
      <w:r w:rsidR="00534485">
        <w:rPr>
          <w:rFonts w:ascii="Arial" w:hAnsi="Arial" w:cs="Arial"/>
          <w:sz w:val="19"/>
          <w:szCs w:val="19"/>
          <w:lang w:val="sk-SK"/>
        </w:rPr>
        <w:t xml:space="preserve"> percentuálnych a</w:t>
      </w:r>
      <w:r w:rsidRPr="00D61647">
        <w:rPr>
          <w:rFonts w:ascii="Arial" w:hAnsi="Arial" w:cs="Arial"/>
          <w:sz w:val="19"/>
          <w:szCs w:val="19"/>
          <w:lang w:val="sk-SK"/>
        </w:rPr>
        <w:t xml:space="preserve"> finančných limitov na určené typy výdavkov a prípadne benchmarkov na realizáciu ucelených aktivít,</w:t>
      </w:r>
    </w:p>
    <w:p w14:paraId="2B2B14B7" w14:textId="77777777"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primeranosť merných množstiev výdavkov z pohľadu nevyhnutnosti pre realizáciu aktivít projektu,</w:t>
      </w:r>
    </w:p>
    <w:p w14:paraId="55396CB4" w14:textId="77777777" w:rsidR="00F8707D" w:rsidRPr="00F8707D" w:rsidRDefault="00AE2C98" w:rsidP="00F8707D">
      <w:pPr>
        <w:pStyle w:val="Odsekzoznamu"/>
        <w:widowControl w:val="0"/>
        <w:numPr>
          <w:ilvl w:val="0"/>
          <w:numId w:val="7"/>
        </w:numPr>
        <w:autoSpaceDE w:val="0"/>
        <w:autoSpaceDN w:val="0"/>
        <w:adjustRightInd w:val="0"/>
        <w:spacing w:after="0" w:line="288" w:lineRule="auto"/>
        <w:jc w:val="both"/>
        <w:rPr>
          <w:rFonts w:ascii="Arial" w:hAnsi="Arial" w:cs="Arial"/>
          <w:color w:val="000000"/>
          <w:sz w:val="19"/>
          <w:szCs w:val="19"/>
          <w:u w:color="000000"/>
        </w:rPr>
      </w:pPr>
      <w:r w:rsidRPr="00F8707D">
        <w:rPr>
          <w:rFonts w:ascii="Arial" w:hAnsi="Arial" w:cs="Arial"/>
          <w:sz w:val="19"/>
          <w:szCs w:val="19"/>
          <w:lang w:val="sk-SK"/>
        </w:rPr>
        <w:t>či sú</w:t>
      </w:r>
      <w:r w:rsidRPr="00F8707D">
        <w:rPr>
          <w:rFonts w:ascii="Arial" w:hAnsi="Arial" w:cs="Arial"/>
          <w:color w:val="000000" w:themeColor="text1"/>
          <w:sz w:val="19"/>
          <w:szCs w:val="19"/>
        </w:rPr>
        <w:t xml:space="preserve"> jednotkové ceny identifikované na základe dôveryhodného prieskumu trhu</w:t>
      </w:r>
      <w:r w:rsidR="00522C7A" w:rsidRPr="00F8707D">
        <w:rPr>
          <w:rFonts w:ascii="Arial" w:hAnsi="Arial" w:cs="Arial"/>
          <w:color w:val="000000" w:themeColor="text1"/>
          <w:sz w:val="19"/>
          <w:szCs w:val="19"/>
        </w:rPr>
        <w:t xml:space="preserve"> </w:t>
      </w:r>
      <w:r w:rsidR="00453D48" w:rsidRPr="00F8707D">
        <w:rPr>
          <w:rFonts w:ascii="Arial" w:hAnsi="Arial" w:cs="Arial"/>
          <w:color w:val="000000" w:themeColor="text1"/>
          <w:sz w:val="19"/>
          <w:szCs w:val="19"/>
        </w:rPr>
        <w:t xml:space="preserve">/ </w:t>
      </w:r>
      <w:r w:rsidR="00BF2875" w:rsidRPr="00F8707D">
        <w:rPr>
          <w:rFonts w:ascii="Arial" w:hAnsi="Arial" w:cs="Arial"/>
          <w:color w:val="000000" w:themeColor="text1"/>
          <w:sz w:val="19"/>
          <w:szCs w:val="19"/>
        </w:rPr>
        <w:t>prieskumu trhových cien, relevantného znaleckého posudku, uzatvorenej zmluvy</w:t>
      </w:r>
      <w:r w:rsidR="00534485" w:rsidRPr="00F8707D">
        <w:rPr>
          <w:rFonts w:ascii="Arial" w:hAnsi="Arial" w:cs="Arial"/>
          <w:color w:val="000000" w:themeColor="text1"/>
          <w:sz w:val="19"/>
          <w:szCs w:val="19"/>
        </w:rPr>
        <w:t>, rozpočtu overeného autorizovanou osobou</w:t>
      </w:r>
      <w:r w:rsidR="00BF2875" w:rsidRPr="00F8707D">
        <w:rPr>
          <w:rFonts w:ascii="Arial" w:hAnsi="Arial" w:cs="Arial"/>
          <w:color w:val="000000" w:themeColor="text1"/>
          <w:sz w:val="19"/>
          <w:szCs w:val="19"/>
        </w:rPr>
        <w:t xml:space="preserve"> alebo</w:t>
      </w:r>
      <w:r w:rsidR="00534485" w:rsidRPr="00F8707D">
        <w:rPr>
          <w:rFonts w:ascii="Arial" w:hAnsi="Arial" w:cs="Arial"/>
          <w:color w:val="000000" w:themeColor="text1"/>
          <w:sz w:val="19"/>
          <w:szCs w:val="19"/>
        </w:rPr>
        <w:t xml:space="preserve"> iných</w:t>
      </w:r>
      <w:r w:rsidR="00BF2875" w:rsidRPr="00F8707D">
        <w:rPr>
          <w:rFonts w:ascii="Arial" w:hAnsi="Arial" w:cs="Arial"/>
          <w:color w:val="000000" w:themeColor="text1"/>
          <w:sz w:val="19"/>
          <w:szCs w:val="19"/>
        </w:rPr>
        <w:t xml:space="preserve"> podkladov. </w:t>
      </w:r>
    </w:p>
    <w:p w14:paraId="036C766E" w14:textId="170C1C45" w:rsidR="00F8707D" w:rsidRPr="00F8707D" w:rsidRDefault="00F8707D" w:rsidP="00F8707D">
      <w:pPr>
        <w:pStyle w:val="Odsekzoznamu"/>
        <w:widowControl w:val="0"/>
        <w:numPr>
          <w:ilvl w:val="0"/>
          <w:numId w:val="7"/>
        </w:numPr>
        <w:autoSpaceDE w:val="0"/>
        <w:autoSpaceDN w:val="0"/>
        <w:adjustRightInd w:val="0"/>
        <w:spacing w:after="0" w:line="288" w:lineRule="auto"/>
        <w:jc w:val="both"/>
        <w:rPr>
          <w:rFonts w:ascii="Arial" w:hAnsi="Arial" w:cs="Arial"/>
          <w:color w:val="000000"/>
          <w:sz w:val="19"/>
          <w:szCs w:val="19"/>
          <w:u w:color="000000"/>
        </w:rPr>
      </w:pPr>
      <w:r w:rsidRPr="00F8707D">
        <w:rPr>
          <w:rFonts w:ascii="Arial" w:hAnsi="Arial" w:cs="Arial"/>
          <w:sz w:val="19"/>
          <w:szCs w:val="19"/>
          <w:lang w:val="sk-SK"/>
        </w:rPr>
        <w:t xml:space="preserve">či žiadateľ </w:t>
      </w:r>
      <w:r w:rsidRPr="00F8707D">
        <w:rPr>
          <w:rFonts w:ascii="Arial" w:hAnsi="Arial" w:cs="Arial"/>
          <w:color w:val="000000"/>
          <w:sz w:val="19"/>
          <w:szCs w:val="19"/>
          <w:u w:color="000000"/>
        </w:rPr>
        <w:t>dostatočne definoval princípy, dostupné a efektívne nástroje a postupy, ktorými bude overovať splnenie podmienok hospodárnosti a efektívnosti.</w:t>
      </w:r>
    </w:p>
    <w:p w14:paraId="4B8A83DE" w14:textId="0899730C" w:rsidR="00AE2C98" w:rsidRPr="00BF2875" w:rsidRDefault="00AE2C98" w:rsidP="004F7BEC">
      <w:pPr>
        <w:spacing w:before="120" w:after="120" w:line="288" w:lineRule="auto"/>
        <w:jc w:val="both"/>
        <w:rPr>
          <w:rFonts w:ascii="Arial" w:hAnsi="Arial" w:cs="Arial"/>
          <w:color w:val="000000" w:themeColor="text1"/>
          <w:sz w:val="19"/>
          <w:szCs w:val="19"/>
        </w:rPr>
      </w:pPr>
      <w:r w:rsidRPr="00BF2875">
        <w:rPr>
          <w:rFonts w:ascii="Arial" w:hAnsi="Arial" w:cs="Arial"/>
          <w:color w:val="000000" w:themeColor="text1"/>
          <w:sz w:val="19"/>
          <w:szCs w:val="19"/>
        </w:rPr>
        <w:t xml:space="preserve">Hodnotiteľ vyhodnotí, či navrhnuté výdavky projektu spĺňajú podmienku hospodárnosti a efektívnosti a či zodpovedajú obvyklým cenám v danom mieste a čase </w:t>
      </w:r>
      <w:r w:rsidR="00BF2875" w:rsidRPr="00BF2875">
        <w:rPr>
          <w:rFonts w:ascii="Arial" w:hAnsi="Arial" w:cs="Arial"/>
          <w:color w:val="000000" w:themeColor="text1"/>
          <w:sz w:val="19"/>
          <w:szCs w:val="19"/>
        </w:rPr>
        <w:t>preukázanými niektorým z vyššie uvedených spôsobov</w:t>
      </w:r>
      <w:r w:rsidRPr="00BF2875">
        <w:rPr>
          <w:rFonts w:ascii="Arial" w:hAnsi="Arial" w:cs="Arial"/>
          <w:color w:val="000000" w:themeColor="text1"/>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534485">
        <w:rPr>
          <w:rFonts w:ascii="Arial" w:hAnsi="Arial" w:cs="Arial"/>
          <w:color w:val="000000" w:themeColor="text1"/>
          <w:sz w:val="19"/>
          <w:szCs w:val="19"/>
        </w:rPr>
        <w:t>percentuálne/</w:t>
      </w:r>
      <w:r w:rsidRPr="00BF2875">
        <w:rPr>
          <w:rFonts w:ascii="Arial" w:hAnsi="Arial" w:cs="Arial"/>
          <w:color w:val="000000" w:themeColor="text1"/>
          <w:sz w:val="19"/>
          <w:szCs w:val="19"/>
        </w:rPr>
        <w:t>finančné limity a/alebo benchmarky a/alebo bude hodnotiť kritérium podľa zrealizovaného verejného obstarávania, prieskumu trhu  a/alebo podľa expertízneho posúdenia (znalecký posudok)</w:t>
      </w:r>
      <w:r w:rsidR="00534485">
        <w:rPr>
          <w:rFonts w:ascii="Arial" w:hAnsi="Arial" w:cs="Arial"/>
          <w:color w:val="000000" w:themeColor="text1"/>
          <w:sz w:val="19"/>
          <w:szCs w:val="19"/>
        </w:rPr>
        <w:t>, alebo iným spôsobom uvedeným v Príručke pre žiadateľa</w:t>
      </w:r>
      <w:r w:rsidRPr="00BF2875">
        <w:rPr>
          <w:rFonts w:ascii="Arial" w:hAnsi="Arial" w:cs="Arial"/>
          <w:color w:val="000000" w:themeColor="text1"/>
          <w:sz w:val="19"/>
          <w:szCs w:val="19"/>
        </w:rPr>
        <w:t xml:space="preserve">.  </w:t>
      </w:r>
    </w:p>
    <w:p w14:paraId="1BF1B57D" w14:textId="30EB880C" w:rsidR="00AE2C98" w:rsidRPr="00152E2E" w:rsidRDefault="00BF2875"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L</w:t>
      </w:r>
      <w:r w:rsidR="00AE2C98" w:rsidRPr="003F7811">
        <w:rPr>
          <w:rFonts w:ascii="Arial" w:hAnsi="Arial" w:cs="Arial"/>
          <w:b/>
          <w:color w:val="000000" w:themeColor="text1"/>
          <w:sz w:val="19"/>
          <w:szCs w:val="19"/>
        </w:rPr>
        <w:t>imit</w:t>
      </w:r>
      <w:r w:rsidRPr="003F7811">
        <w:rPr>
          <w:rFonts w:ascii="Arial" w:hAnsi="Arial" w:cs="Arial"/>
          <w:b/>
          <w:color w:val="000000" w:themeColor="text1"/>
          <w:sz w:val="19"/>
          <w:szCs w:val="19"/>
        </w:rPr>
        <w:t xml:space="preserve"> výdavkov</w:t>
      </w:r>
      <w:r w:rsidR="00AE2C98" w:rsidRPr="00152E2E">
        <w:rPr>
          <w:rFonts w:ascii="Arial" w:hAnsi="Arial" w:cs="Arial"/>
          <w:color w:val="000000" w:themeColor="text1"/>
          <w:sz w:val="19"/>
          <w:szCs w:val="19"/>
        </w:rPr>
        <w:t xml:space="preserve"> je definovaný ako maximálny limit  na úrovni: </w:t>
      </w:r>
    </w:p>
    <w:p w14:paraId="22CC4E16" w14:textId="2AB47384"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 xml:space="preserve">jednotkových výdavkov v rámci priamych aj nepriamych výdavkov (napr. </w:t>
      </w:r>
      <w:r w:rsidR="00BF2875" w:rsidRPr="00D61647">
        <w:rPr>
          <w:rFonts w:ascii="Arial" w:hAnsi="Arial" w:cs="Arial"/>
          <w:sz w:val="19"/>
          <w:szCs w:val="19"/>
          <w:lang w:val="sk-SK"/>
        </w:rPr>
        <w:t xml:space="preserve">hodinová mzda v prípade personálnych výdavkov, </w:t>
      </w:r>
      <w:r w:rsidRPr="00D61647">
        <w:rPr>
          <w:rFonts w:ascii="Arial" w:hAnsi="Arial" w:cs="Arial"/>
          <w:sz w:val="19"/>
          <w:szCs w:val="19"/>
          <w:lang w:val="sk-SK"/>
        </w:rPr>
        <w:t xml:space="preserve">výdavky na </w:t>
      </w:r>
      <w:r w:rsidR="00B81A41" w:rsidRPr="00D61647">
        <w:rPr>
          <w:rFonts w:ascii="Arial" w:hAnsi="Arial" w:cs="Arial"/>
          <w:sz w:val="19"/>
          <w:szCs w:val="19"/>
          <w:lang w:val="sk-SK"/>
        </w:rPr>
        <w:t>informovanie a komunikáciu</w:t>
      </w:r>
      <w:r w:rsidRPr="00D61647">
        <w:rPr>
          <w:rFonts w:ascii="Arial" w:hAnsi="Arial" w:cs="Arial"/>
          <w:sz w:val="19"/>
          <w:szCs w:val="19"/>
          <w:lang w:val="sk-SK"/>
        </w:rPr>
        <w:t>),</w:t>
      </w:r>
    </w:p>
    <w:p w14:paraId="12DC5505" w14:textId="56CEF1F3" w:rsidR="00AE2C98" w:rsidRPr="00152E2E"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skupín</w:t>
      </w:r>
      <w:r w:rsidRPr="00152E2E">
        <w:rPr>
          <w:rFonts w:ascii="Arial" w:hAnsi="Arial" w:cs="Arial"/>
          <w:color w:val="000000" w:themeColor="text1"/>
          <w:sz w:val="19"/>
          <w:szCs w:val="19"/>
        </w:rPr>
        <w:t xml:space="preserve"> výdavkov (napr. percentuálny limit na nepriame výdavky z priamych výdavkov). </w:t>
      </w:r>
    </w:p>
    <w:p w14:paraId="76484EB4" w14:textId="5DD8BED9" w:rsidR="00534485" w:rsidRPr="005A114D" w:rsidRDefault="00534485" w:rsidP="00534485">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 xml:space="preserve">V prípade finančných limitov, ktoré sa vzťahujú na konkrétne typy výdavkov (napr. informačná tabuľa a pod.), sú stanovené konkrétne hodnoty v prílohe </w:t>
      </w:r>
      <w:r w:rsidR="00127FEE">
        <w:rPr>
          <w:rFonts w:ascii="Arial" w:hAnsi="Arial" w:cs="Arial"/>
          <w:color w:val="000000" w:themeColor="text1"/>
          <w:sz w:val="19"/>
          <w:szCs w:val="19"/>
        </w:rPr>
        <w:t>2</w:t>
      </w:r>
      <w:r w:rsidRPr="005A114D">
        <w:rPr>
          <w:rFonts w:ascii="Arial" w:hAnsi="Arial" w:cs="Arial"/>
          <w:color w:val="000000" w:themeColor="text1"/>
          <w:sz w:val="19"/>
          <w:szCs w:val="19"/>
        </w:rPr>
        <w:t xml:space="preserve">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64C75D70" w14:textId="01DF4065" w:rsidR="0074772B" w:rsidRPr="00152E2E" w:rsidRDefault="0074772B" w:rsidP="0065684A">
      <w:pPr>
        <w:spacing w:before="120" w:after="120" w:line="288" w:lineRule="auto"/>
        <w:jc w:val="both"/>
        <w:rPr>
          <w:rFonts w:ascii="Arial" w:hAnsi="Arial" w:cs="Arial"/>
          <w:sz w:val="19"/>
          <w:szCs w:val="19"/>
        </w:rPr>
      </w:pPr>
      <w:r w:rsidRPr="00152E2E">
        <w:rPr>
          <w:rFonts w:ascii="Arial" w:hAnsi="Arial" w:cs="Arial"/>
          <w:sz w:val="19"/>
          <w:szCs w:val="19"/>
        </w:rPr>
        <w:t>Celkové oprávnené výdavky (</w:t>
      </w:r>
      <w:r w:rsidRPr="003F7811">
        <w:rPr>
          <w:rFonts w:ascii="Arial" w:hAnsi="Arial" w:cs="Arial"/>
          <w:b/>
          <w:sz w:val="19"/>
          <w:szCs w:val="19"/>
        </w:rPr>
        <w:t>benchmark</w:t>
      </w:r>
      <w:r w:rsidRPr="00152E2E">
        <w:rPr>
          <w:rFonts w:ascii="Arial" w:hAnsi="Arial" w:cs="Arial"/>
          <w:sz w:val="19"/>
          <w:szCs w:val="19"/>
        </w:rPr>
        <w:t xml:space="preserve"> – t.j. smerný ukazovateľ mernej investičnej náročnosti) sú stanovené</w:t>
      </w:r>
      <w:r w:rsidR="00534485">
        <w:rPr>
          <w:rFonts w:ascii="Arial" w:hAnsi="Arial" w:cs="Arial"/>
          <w:sz w:val="19"/>
          <w:szCs w:val="19"/>
        </w:rPr>
        <w:t xml:space="preserve"> vo výzve</w:t>
      </w:r>
      <w:r w:rsidRPr="00152E2E">
        <w:rPr>
          <w:rFonts w:ascii="Arial" w:hAnsi="Arial" w:cs="Arial"/>
          <w:sz w:val="19"/>
          <w:szCs w:val="19"/>
        </w:rPr>
        <w:t>:</w:t>
      </w:r>
    </w:p>
    <w:p w14:paraId="39B38185" w14:textId="54F5AE03" w:rsidR="00453D48"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Prieskum trhu</w:t>
      </w:r>
      <w:r w:rsidR="00BF2875" w:rsidRPr="003F7811">
        <w:rPr>
          <w:rFonts w:ascii="Arial" w:hAnsi="Arial" w:cs="Arial"/>
          <w:b/>
          <w:color w:val="000000" w:themeColor="text1"/>
          <w:sz w:val="19"/>
          <w:szCs w:val="19"/>
        </w:rPr>
        <w:t>/prieskum trhových cien</w:t>
      </w:r>
      <w:r w:rsidRPr="00152E2E">
        <w:rPr>
          <w:rFonts w:ascii="Arial" w:hAnsi="Arial" w:cs="Arial"/>
          <w:color w:val="000000" w:themeColor="text1"/>
          <w:sz w:val="19"/>
          <w:szCs w:val="19"/>
        </w:rPr>
        <w:t xml:space="preserve">  je definovaný ako činnosť, pri ktorej žiadateľ zistí a vyhodnotí  informácie o aktuálnych cenách  tovarov, prác alebo služieb na trhu v danom čase a v danom mieste.  </w:t>
      </w:r>
      <w:r w:rsidR="00453D48" w:rsidRPr="00453D48">
        <w:rPr>
          <w:rFonts w:ascii="Arial" w:hAnsi="Arial" w:cs="Arial"/>
          <w:color w:val="000000" w:themeColor="text1"/>
          <w:sz w:val="19"/>
          <w:szCs w:val="19"/>
        </w:rPr>
        <w:t xml:space="preserve">Prieskum trhových cien sa vykonáva  s cieľom stanovenia cien v rozpočte projektu. </w:t>
      </w:r>
      <w:r w:rsidR="005A6547">
        <w:rPr>
          <w:rFonts w:ascii="Arial" w:hAnsi="Arial" w:cs="Arial"/>
          <w:color w:val="000000" w:themeColor="text1"/>
          <w:sz w:val="19"/>
          <w:szCs w:val="19"/>
        </w:rPr>
        <w:t xml:space="preserve">Pri overovaní hospodárnosti výdavkov postupujú odborní hodnotitelia podľa prílohy 2a Príručky pre žiadateľa „Pravidlá oprávnenosti výdavkov pre IROP, Prioritná os 5 Miestny rozvoj vedený komunitov“, kapitola 5 – Hospodárnosť výdavkov, ktorá tvorí prílohu výzvy.  </w:t>
      </w:r>
    </w:p>
    <w:p w14:paraId="2DA4600A" w14:textId="3F99C8AC" w:rsidR="00AE2C98" w:rsidRPr="00152E2E"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lastRenderedPageBreak/>
        <w:t>Expertízne posúdenie</w:t>
      </w:r>
      <w:r w:rsidRPr="00152E2E">
        <w:rPr>
          <w:rFonts w:ascii="Arial" w:hAnsi="Arial" w:cs="Arial"/>
          <w:color w:val="000000" w:themeColor="text1"/>
          <w:sz w:val="19"/>
          <w:szCs w:val="19"/>
        </w:rPr>
        <w:t xml:space="preserve"> predstavuje stanovenie cien stavebných prác alebo cien za nákup pozemkov a nehnuteľností oprávneným orgánom alebo subjektom (</w:t>
      </w:r>
      <w:r w:rsidR="004A4CA1">
        <w:rPr>
          <w:rFonts w:ascii="Arial" w:hAnsi="Arial" w:cs="Arial"/>
          <w:color w:val="000000" w:themeColor="text1"/>
          <w:sz w:val="19"/>
          <w:szCs w:val="19"/>
        </w:rPr>
        <w:t>z</w:t>
      </w:r>
      <w:r w:rsidRPr="00152E2E">
        <w:rPr>
          <w:rFonts w:ascii="Arial" w:hAnsi="Arial" w:cs="Arial"/>
          <w:color w:val="000000" w:themeColor="text1"/>
          <w:sz w:val="19"/>
          <w:szCs w:val="19"/>
        </w:rPr>
        <w:t>nalcom</w:t>
      </w:r>
      <w:r w:rsidR="004A4CA1">
        <w:rPr>
          <w:rFonts w:ascii="Arial" w:hAnsi="Arial" w:cs="Arial"/>
          <w:color w:val="000000" w:themeColor="text1"/>
          <w:sz w:val="19"/>
          <w:szCs w:val="19"/>
        </w:rPr>
        <w:t xml:space="preserve"> </w:t>
      </w:r>
      <w:r w:rsidRPr="00152E2E">
        <w:rPr>
          <w:rFonts w:ascii="Arial" w:hAnsi="Arial" w:cs="Arial"/>
          <w:color w:val="000000" w:themeColor="text1"/>
          <w:sz w:val="19"/>
          <w:szCs w:val="19"/>
        </w:rPr>
        <w:t>a pod.).</w:t>
      </w:r>
    </w:p>
    <w:p w14:paraId="4D72AC37" w14:textId="43458D4D" w:rsidR="00534485" w:rsidRDefault="00534485" w:rsidP="0065684A">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 xml:space="preserve">V prípade </w:t>
      </w:r>
      <w:r w:rsidRPr="00534485">
        <w:rPr>
          <w:rFonts w:ascii="Arial" w:hAnsi="Arial" w:cs="Arial"/>
          <w:b/>
          <w:color w:val="000000" w:themeColor="text1"/>
          <w:sz w:val="19"/>
          <w:szCs w:val="19"/>
        </w:rPr>
        <w:t>zrealizovaného verejného obstarávania</w:t>
      </w:r>
      <w:r w:rsidRPr="00534485">
        <w:rPr>
          <w:rFonts w:ascii="Arial" w:hAnsi="Arial" w:cs="Arial"/>
          <w:color w:val="000000" w:themeColor="text1"/>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2CD4596E" w14:textId="77777777" w:rsidR="001A1285" w:rsidRDefault="001A1285" w:rsidP="001A1285">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16052ACA"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p>
    <w:p w14:paraId="4BBAEF4F" w14:textId="5BA4A295"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Cieľom hodnotenia je posúdiť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5D7B7B38" w14:textId="697B7231" w:rsidR="00AE2C98"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 vyhodnotení všetkých výdavkov sa pri posudzovaní hospodárnosti a efektívnosti výdavkov projektu berie do úvahy výška výdavkov projektu po ich prípadnom znížení odborným hodnotiteľom. </w:t>
      </w:r>
      <w:r w:rsidR="00534485" w:rsidRPr="00534485">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865DED">
        <w:rPr>
          <w:rFonts w:ascii="Arial" w:hAnsi="Arial" w:cs="Arial"/>
          <w:color w:val="000000" w:themeColor="text1"/>
          <w:sz w:val="19"/>
          <w:szCs w:val="19"/>
        </w:rPr>
        <w:t xml:space="preserve"> Ak identifikované </w:t>
      </w:r>
      <w:r w:rsidR="00865DED" w:rsidRPr="006B0337">
        <w:rPr>
          <w:rFonts w:ascii="Arial" w:hAnsi="Arial" w:cs="Arial"/>
          <w:sz w:val="19"/>
          <w:szCs w:val="19"/>
        </w:rPr>
        <w:t xml:space="preserve">vecne neoprávnené výdavky tvoria viac ako 30% </w:t>
      </w:r>
      <w:r w:rsidR="00865DED">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2BFF9307" w14:textId="58CDBA9A" w:rsidR="00534485" w:rsidRPr="00FB114B" w:rsidRDefault="00534485" w:rsidP="00534485">
      <w:pPr>
        <w:spacing w:before="120" w:after="120" w:line="288" w:lineRule="auto"/>
        <w:jc w:val="both"/>
        <w:rPr>
          <w:rFonts w:ascii="Arial" w:hAnsi="Arial" w:cs="Arial"/>
          <w:color w:val="000000" w:themeColor="text1"/>
          <w:sz w:val="19"/>
          <w:szCs w:val="19"/>
        </w:rPr>
      </w:pPr>
      <w:r w:rsidRPr="00FB114B">
        <w:rPr>
          <w:rFonts w:ascii="Arial" w:hAnsi="Arial" w:cs="Arial"/>
          <w:color w:val="000000" w:themeColor="text1"/>
          <w:sz w:val="19"/>
          <w:szCs w:val="19"/>
        </w:rPr>
        <w:t xml:space="preserve">V prípade, </w:t>
      </w:r>
      <w:r w:rsidR="009002D7" w:rsidRPr="00FB114B">
        <w:rPr>
          <w:rFonts w:ascii="Arial" w:hAnsi="Arial" w:cs="Arial"/>
          <w:color w:val="000000" w:themeColor="text1"/>
          <w:sz w:val="19"/>
          <w:szCs w:val="19"/>
        </w:rPr>
        <w:t>že ž</w:t>
      </w:r>
      <w:r w:rsidR="009002D7" w:rsidRPr="00FB114B">
        <w:rPr>
          <w:rFonts w:ascii="Arial" w:hAnsi="Arial" w:cs="Arial"/>
          <w:color w:val="000000" w:themeColor="text1"/>
          <w:sz w:val="19"/>
          <w:szCs w:val="19"/>
          <w:u w:color="000000"/>
        </w:rPr>
        <w:t>iadateľ opomenul alebo nedostatočne definoval a popísal princípy, dostupné a efektívne nástroje, ktorých využívaním a aplikáciou bude maximalizovať zabezpečenie dodržania zásad hospodárnosti a efektívnosti pri implementácii konkrétnych opatrení</w:t>
      </w:r>
      <w:r w:rsidRPr="00FB114B">
        <w:rPr>
          <w:rFonts w:ascii="Arial" w:hAnsi="Arial" w:cs="Arial"/>
          <w:color w:val="000000" w:themeColor="text1"/>
          <w:sz w:val="19"/>
          <w:szCs w:val="19"/>
        </w:rPr>
        <w:t>,</w:t>
      </w:r>
      <w:r w:rsidR="006479CE" w:rsidRPr="00FB114B">
        <w:rPr>
          <w:rFonts w:ascii="Arial" w:hAnsi="Arial" w:cs="Arial"/>
          <w:color w:val="000000" w:themeColor="text1"/>
          <w:sz w:val="19"/>
          <w:szCs w:val="19"/>
        </w:rPr>
        <w:t xml:space="preserve">, t.j. žiadané výdavky projektu nie sú hospodárne a efektívne, nezodpovedajú obvyklým cenám v danom čase a mieste, nespĺňajú cieľ minimalizácie nákladov pri dodržaní požadovanej kvality výstupov, </w:t>
      </w:r>
      <w:r w:rsidRPr="00FB114B">
        <w:rPr>
          <w:rFonts w:ascii="Arial" w:hAnsi="Arial" w:cs="Arial"/>
          <w:color w:val="000000" w:themeColor="text1"/>
          <w:sz w:val="19"/>
          <w:szCs w:val="19"/>
        </w:rPr>
        <w:t xml:space="preserve">hodnotiteľ </w:t>
      </w:r>
      <w:r w:rsidR="006479CE" w:rsidRPr="00FB114B">
        <w:rPr>
          <w:rFonts w:ascii="Arial" w:hAnsi="Arial" w:cs="Arial"/>
          <w:color w:val="000000" w:themeColor="text1"/>
          <w:sz w:val="19"/>
          <w:szCs w:val="19"/>
        </w:rPr>
        <w:t xml:space="preserve">zvolí odpoveď </w:t>
      </w:r>
      <w:r w:rsidRPr="00FB114B">
        <w:rPr>
          <w:rFonts w:ascii="Arial" w:hAnsi="Arial" w:cs="Arial"/>
          <w:color w:val="000000" w:themeColor="text1"/>
          <w:sz w:val="19"/>
          <w:szCs w:val="19"/>
        </w:rPr>
        <w:t>„</w:t>
      </w:r>
      <w:r w:rsidR="006479CE" w:rsidRPr="00FB114B">
        <w:rPr>
          <w:rFonts w:ascii="Arial" w:hAnsi="Arial" w:cs="Arial"/>
          <w:color w:val="000000" w:themeColor="text1"/>
          <w:sz w:val="19"/>
          <w:szCs w:val="19"/>
        </w:rPr>
        <w:t>nie</w:t>
      </w:r>
      <w:r w:rsidRPr="00FB114B">
        <w:rPr>
          <w:rFonts w:ascii="Arial" w:hAnsi="Arial" w:cs="Arial"/>
          <w:color w:val="000000" w:themeColor="text1"/>
          <w:sz w:val="19"/>
          <w:szCs w:val="19"/>
        </w:rPr>
        <w:t xml:space="preserve">“. </w:t>
      </w:r>
    </w:p>
    <w:p w14:paraId="06B841C6" w14:textId="2E62A596" w:rsidR="00534485" w:rsidRPr="00534485" w:rsidRDefault="009002D7" w:rsidP="00534485">
      <w:pPr>
        <w:spacing w:before="120" w:after="120" w:line="288" w:lineRule="auto"/>
        <w:jc w:val="both"/>
        <w:rPr>
          <w:rFonts w:ascii="Arial" w:hAnsi="Arial" w:cs="Arial"/>
          <w:color w:val="000000" w:themeColor="text1"/>
          <w:sz w:val="19"/>
          <w:szCs w:val="19"/>
        </w:rPr>
      </w:pPr>
      <w:r w:rsidRPr="00FB114B">
        <w:rPr>
          <w:rFonts w:ascii="Arial" w:hAnsi="Arial" w:cs="Arial"/>
          <w:color w:val="000000" w:themeColor="text1"/>
          <w:sz w:val="19"/>
          <w:szCs w:val="19"/>
        </w:rPr>
        <w:t>V prípade, ak ži</w:t>
      </w:r>
      <w:r w:rsidRPr="00FB114B">
        <w:rPr>
          <w:rFonts w:ascii="Arial" w:hAnsi="Arial" w:cs="Arial"/>
          <w:color w:val="000000" w:themeColor="text1"/>
          <w:sz w:val="19"/>
          <w:szCs w:val="19"/>
          <w:u w:color="000000"/>
        </w:rPr>
        <w:t xml:space="preserve">adateľ dostatočne definoval a popísal princípy, dostupné a efektívne nástroje, ktorých využívaním a aplikáciou bude maximalizovať zabezpečenie dodržania zásad hospodárnosti a efektívnosti pri implementácii konkrétnych opatrení, </w:t>
      </w:r>
      <w:r w:rsidR="006479CE" w:rsidRPr="00FB114B">
        <w:rPr>
          <w:rFonts w:ascii="Arial" w:hAnsi="Arial" w:cs="Arial"/>
          <w:color w:val="000000" w:themeColor="text1"/>
          <w:sz w:val="19"/>
          <w:szCs w:val="19"/>
          <w:u w:color="000000"/>
        </w:rPr>
        <w:t>t.j. ž</w:t>
      </w:r>
      <w:r w:rsidR="006479CE" w:rsidRPr="00FB114B">
        <w:rPr>
          <w:rFonts w:ascii="Arial" w:hAnsi="Arial" w:cs="Arial"/>
          <w:color w:val="000000" w:themeColor="text1"/>
          <w:sz w:val="19"/>
          <w:szCs w:val="19"/>
        </w:rPr>
        <w:t xml:space="preserve">iadané výdavky projektu sú hospodárne a efektívne a zodpovedajú obvyklým cenám v danom čase a mieste a spĺňajú cieľ minimalizácie nákladov pri dodržaní požadovanej kvality výstupov, </w:t>
      </w:r>
      <w:r w:rsidR="00534485" w:rsidRPr="00FB114B">
        <w:rPr>
          <w:rFonts w:ascii="Arial" w:hAnsi="Arial" w:cs="Arial"/>
          <w:color w:val="000000" w:themeColor="text1"/>
          <w:sz w:val="19"/>
          <w:szCs w:val="19"/>
        </w:rPr>
        <w:t xml:space="preserve">hodnotiteľ </w:t>
      </w:r>
      <w:r w:rsidR="006479CE" w:rsidRPr="00FB114B">
        <w:rPr>
          <w:rFonts w:ascii="Arial" w:hAnsi="Arial" w:cs="Arial"/>
          <w:color w:val="000000" w:themeColor="text1"/>
          <w:sz w:val="19"/>
          <w:szCs w:val="19"/>
        </w:rPr>
        <w:t xml:space="preserve">zvolí odpoveď </w:t>
      </w:r>
      <w:r w:rsidR="00534485" w:rsidRPr="00FB114B">
        <w:rPr>
          <w:rFonts w:ascii="Arial" w:hAnsi="Arial" w:cs="Arial"/>
          <w:color w:val="000000" w:themeColor="text1"/>
          <w:sz w:val="19"/>
          <w:szCs w:val="19"/>
        </w:rPr>
        <w:t>„</w:t>
      </w:r>
      <w:r w:rsidR="006479CE" w:rsidRPr="00FB114B">
        <w:rPr>
          <w:rFonts w:ascii="Arial" w:hAnsi="Arial" w:cs="Arial"/>
          <w:color w:val="000000" w:themeColor="text1"/>
          <w:sz w:val="19"/>
          <w:szCs w:val="19"/>
        </w:rPr>
        <w:t>áno</w:t>
      </w:r>
      <w:r w:rsidR="00534485" w:rsidRPr="00FB114B">
        <w:rPr>
          <w:rFonts w:ascii="Arial" w:hAnsi="Arial" w:cs="Arial"/>
          <w:color w:val="000000" w:themeColor="text1"/>
          <w:sz w:val="19"/>
          <w:szCs w:val="19"/>
        </w:rPr>
        <w:t>“.</w:t>
      </w:r>
    </w:p>
    <w:p w14:paraId="6A3C9104" w14:textId="50869C04" w:rsidR="00AE2C98" w:rsidRDefault="00AE2C98" w:rsidP="0065684A">
      <w:pPr>
        <w:spacing w:before="120" w:after="120" w:line="288" w:lineRule="auto"/>
        <w:jc w:val="both"/>
        <w:rPr>
          <w:ins w:id="0" w:author="OM" w:date="2020-02-24T10:00:00Z"/>
          <w:rFonts w:ascii="Arial" w:hAnsi="Arial" w:cs="Arial"/>
          <w:color w:val="000000" w:themeColor="text1"/>
          <w:sz w:val="19"/>
          <w:szCs w:val="19"/>
        </w:rPr>
      </w:pPr>
      <w:r w:rsidRPr="00152E2E">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75025C" w:rsidRPr="00B06F15">
        <w:rPr>
          <w:rFonts w:ascii="Arial" w:hAnsi="Arial" w:cs="Arial"/>
          <w:color w:val="000000" w:themeColor="text1"/>
          <w:sz w:val="19"/>
          <w:szCs w:val="19"/>
          <w:lang w:val="cs-CZ"/>
        </w:rPr>
        <w:t xml:space="preserve">Hodnotiteľ je povinný popísať a uviesť v časti Komentár 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B7129C">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5E6458">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ED5653">
        <w:rPr>
          <w:rFonts w:ascii="Arial" w:hAnsi="Arial" w:cs="Arial"/>
          <w:color w:val="000000" w:themeColor="text1"/>
          <w:sz w:val="19"/>
          <w:szCs w:val="19"/>
        </w:rPr>
        <w:t xml:space="preserve">právne </w:t>
      </w:r>
      <w:r w:rsidR="005E6458">
        <w:rPr>
          <w:rFonts w:ascii="Arial" w:hAnsi="Arial" w:cs="Arial"/>
          <w:color w:val="000000" w:themeColor="text1"/>
          <w:sz w:val="19"/>
          <w:szCs w:val="19"/>
        </w:rPr>
        <w:t xml:space="preserve">predpisy (tam, kde je to relevantné) atď., ktoré boli posudzované v rámci overovania efektívnosti a hospodárnosti výdavkov a uvedie výsledok posúdenia. </w:t>
      </w:r>
      <w:r w:rsidRPr="00152E2E">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571C2DFA" w14:textId="172F13D7" w:rsidR="00475319" w:rsidRDefault="00475319" w:rsidP="0065684A">
      <w:pPr>
        <w:spacing w:before="120" w:after="120" w:line="288" w:lineRule="auto"/>
        <w:jc w:val="both"/>
        <w:rPr>
          <w:rFonts w:ascii="Arial" w:hAnsi="Arial" w:cs="Arial"/>
          <w:color w:val="000000" w:themeColor="text1"/>
          <w:sz w:val="19"/>
          <w:szCs w:val="19"/>
        </w:rPr>
      </w:pPr>
      <w:ins w:id="1" w:author="OM" w:date="2020-02-24T10:00:00Z">
        <w:r>
          <w:rPr>
            <w:rFonts w:ascii="Arial" w:hAnsi="Arial" w:cs="Arial"/>
            <w:color w:val="000000" w:themeColor="text1"/>
            <w:sz w:val="19"/>
            <w:szCs w:val="19"/>
          </w:rPr>
          <w:lastRenderedPageBreak/>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ins>
    </w:p>
    <w:p w14:paraId="084B34F2" w14:textId="77777777" w:rsidR="005A6547" w:rsidRDefault="005A6547" w:rsidP="0065684A">
      <w:pPr>
        <w:spacing w:before="120" w:after="120" w:line="288" w:lineRule="auto"/>
        <w:jc w:val="both"/>
        <w:rPr>
          <w:rFonts w:ascii="Arial" w:hAnsi="Arial" w:cs="Arial"/>
          <w:color w:val="000000" w:themeColor="text1"/>
          <w:sz w:val="19"/>
          <w:szCs w:val="19"/>
        </w:rPr>
      </w:pPr>
      <w:bookmarkStart w:id="2" w:name="_GoBack"/>
      <w:bookmarkEnd w:id="2"/>
    </w:p>
    <w:tbl>
      <w:tblPr>
        <w:tblStyle w:val="TableGrid4"/>
        <w:tblW w:w="0" w:type="auto"/>
        <w:tblLook w:val="04A0" w:firstRow="1" w:lastRow="0" w:firstColumn="1" w:lastColumn="0" w:noHBand="0" w:noVBand="1"/>
      </w:tblPr>
      <w:tblGrid>
        <w:gridCol w:w="598"/>
        <w:gridCol w:w="2062"/>
        <w:gridCol w:w="4743"/>
        <w:gridCol w:w="1375"/>
        <w:gridCol w:w="1555"/>
        <w:gridCol w:w="4659"/>
      </w:tblGrid>
      <w:tr w:rsidR="006479CE" w:rsidRPr="00152E2E" w14:paraId="52F3D589" w14:textId="77777777" w:rsidTr="00E404B6">
        <w:trPr>
          <w:trHeight w:val="397"/>
        </w:trPr>
        <w:tc>
          <w:tcPr>
            <w:tcW w:w="5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92211C" w14:textId="77777777" w:rsidR="006479CE" w:rsidRPr="00152E2E" w:rsidRDefault="006479CE" w:rsidP="00E404B6">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0D021D" w14:textId="77777777" w:rsidR="006479CE" w:rsidRPr="00152E2E" w:rsidRDefault="006479CE" w:rsidP="00E404B6">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47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1715A8" w14:textId="77777777" w:rsidR="006479CE" w:rsidRPr="00152E2E" w:rsidRDefault="006479CE" w:rsidP="00E404B6">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A6C96F" w14:textId="77777777" w:rsidR="006479CE" w:rsidRPr="00152E2E" w:rsidRDefault="006479CE" w:rsidP="00E404B6">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8AADBF" w14:textId="77777777" w:rsidR="006479CE" w:rsidRPr="00152E2E" w:rsidRDefault="006479CE" w:rsidP="00E404B6">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46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8384D21" w14:textId="77777777" w:rsidR="006479CE" w:rsidRPr="00152E2E" w:rsidRDefault="006479CE" w:rsidP="00E404B6">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6479CE" w:rsidRPr="00152E2E" w14:paraId="1989CD39" w14:textId="77777777" w:rsidTr="00E404B6">
        <w:trPr>
          <w:trHeight w:val="1054"/>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6F53CDD8" w14:textId="77777777" w:rsidR="006479CE" w:rsidRPr="00152E2E" w:rsidRDefault="006479CE" w:rsidP="00E404B6">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4.3</w:t>
            </w:r>
          </w:p>
        </w:tc>
        <w:tc>
          <w:tcPr>
            <w:tcW w:w="2062" w:type="dxa"/>
            <w:vMerge w:val="restart"/>
            <w:tcBorders>
              <w:top w:val="single" w:sz="4" w:space="0" w:color="auto"/>
              <w:left w:val="single" w:sz="4" w:space="0" w:color="auto"/>
              <w:right w:val="single" w:sz="4" w:space="0" w:color="auto"/>
            </w:tcBorders>
            <w:vAlign w:val="center"/>
          </w:tcPr>
          <w:p w14:paraId="7D0CD8F1" w14:textId="77777777" w:rsidR="006479CE" w:rsidRPr="00152E2E" w:rsidRDefault="006479CE" w:rsidP="00E404B6">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Finančná udržateľnosť projektu</w:t>
            </w:r>
          </w:p>
        </w:tc>
        <w:tc>
          <w:tcPr>
            <w:tcW w:w="4743" w:type="dxa"/>
            <w:vMerge w:val="restart"/>
            <w:tcBorders>
              <w:top w:val="single" w:sz="4" w:space="0" w:color="auto"/>
              <w:left w:val="single" w:sz="4" w:space="0" w:color="auto"/>
              <w:bottom w:val="single" w:sz="4" w:space="0" w:color="auto"/>
              <w:right w:val="single" w:sz="4" w:space="0" w:color="auto"/>
            </w:tcBorders>
            <w:vAlign w:val="center"/>
          </w:tcPr>
          <w:p w14:paraId="73B4D832" w14:textId="77777777" w:rsidR="006479CE" w:rsidRPr="006479CE" w:rsidRDefault="006479CE" w:rsidP="006479CE">
            <w:pPr>
              <w:spacing w:line="288" w:lineRule="auto"/>
              <w:jc w:val="both"/>
              <w:rPr>
                <w:rFonts w:ascii="Arial" w:hAnsi="Arial" w:cs="Arial"/>
                <w:color w:val="000000" w:themeColor="text1"/>
                <w:sz w:val="19"/>
                <w:szCs w:val="19"/>
              </w:rPr>
            </w:pPr>
            <w:r w:rsidRPr="006479CE">
              <w:rPr>
                <w:rFonts w:ascii="Arial" w:hAnsi="Arial" w:cs="Arial"/>
                <w:color w:val="000000" w:themeColor="text1"/>
                <w:sz w:val="19"/>
                <w:szCs w:val="19"/>
              </w:rPr>
              <w:t xml:space="preserve">Posudzuje sa zabezpečenie udržateľnosti projektu, t.j. finančného krytia prevádzky projektu (CF - cash flow) počas celého obdobia udržateľnosti projektu podľa čl. 71 všeobecného nariadenia. </w:t>
            </w:r>
          </w:p>
          <w:p w14:paraId="5AC4055A" w14:textId="0134C036" w:rsidR="006479CE" w:rsidRPr="00152E2E" w:rsidRDefault="006479CE" w:rsidP="006479CE">
            <w:pPr>
              <w:spacing w:line="288" w:lineRule="auto"/>
              <w:jc w:val="both"/>
              <w:rPr>
                <w:rFonts w:ascii="Arial" w:hAnsi="Arial" w:cs="Arial"/>
                <w:color w:val="000000" w:themeColor="text1"/>
                <w:sz w:val="19"/>
                <w:szCs w:val="19"/>
                <w:highlight w:val="yellow"/>
              </w:rPr>
            </w:pPr>
            <w:r w:rsidRPr="006479CE">
              <w:rPr>
                <w:rFonts w:ascii="Arial" w:hAnsi="Arial" w:cs="Arial"/>
                <w:color w:val="000000" w:themeColor="text1"/>
                <w:sz w:val="19"/>
                <w:szCs w:val="19"/>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r>
              <w:rPr>
                <w:sz w:val="19"/>
                <w:szCs w:val="19"/>
              </w:rPr>
              <w:t xml:space="preserve"> </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14:paraId="2D0E2D28" w14:textId="77777777" w:rsidR="006479CE" w:rsidRPr="00152E2E" w:rsidRDefault="006479CE" w:rsidP="00E404B6">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Vylučujúce kritérium</w:t>
            </w:r>
          </w:p>
        </w:tc>
        <w:tc>
          <w:tcPr>
            <w:tcW w:w="1555" w:type="dxa"/>
            <w:tcBorders>
              <w:top w:val="single" w:sz="4" w:space="0" w:color="auto"/>
              <w:left w:val="single" w:sz="4" w:space="0" w:color="auto"/>
              <w:right w:val="single" w:sz="4" w:space="0" w:color="auto"/>
            </w:tcBorders>
            <w:vAlign w:val="center"/>
          </w:tcPr>
          <w:p w14:paraId="13E71ABF" w14:textId="77777777" w:rsidR="006479CE" w:rsidRPr="00152E2E" w:rsidRDefault="006479CE" w:rsidP="00E404B6">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áno</w:t>
            </w:r>
          </w:p>
        </w:tc>
        <w:tc>
          <w:tcPr>
            <w:tcW w:w="4659" w:type="dxa"/>
            <w:tcBorders>
              <w:top w:val="single" w:sz="4" w:space="0" w:color="auto"/>
              <w:left w:val="single" w:sz="4" w:space="0" w:color="auto"/>
              <w:right w:val="single" w:sz="4" w:space="0" w:color="auto"/>
            </w:tcBorders>
            <w:vAlign w:val="center"/>
          </w:tcPr>
          <w:p w14:paraId="3F9D887C" w14:textId="24218585" w:rsidR="006479CE" w:rsidRPr="006479CE" w:rsidRDefault="006479CE" w:rsidP="006479CE">
            <w:pPr>
              <w:spacing w:line="288" w:lineRule="auto"/>
              <w:jc w:val="both"/>
              <w:rPr>
                <w:rFonts w:ascii="Arial" w:hAnsi="Arial" w:cs="Arial"/>
                <w:color w:val="000000" w:themeColor="text1"/>
                <w:sz w:val="19"/>
                <w:szCs w:val="19"/>
              </w:rPr>
            </w:pPr>
            <w:r w:rsidRPr="006479CE">
              <w:rPr>
                <w:rFonts w:ascii="Arial" w:hAnsi="Arial" w:cs="Arial"/>
                <w:color w:val="000000" w:themeColor="text1"/>
                <w:sz w:val="19"/>
                <w:szCs w:val="19"/>
              </w:rPr>
              <w:t xml:space="preserve">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w:t>
            </w:r>
          </w:p>
        </w:tc>
      </w:tr>
      <w:tr w:rsidR="006479CE" w:rsidRPr="00152E2E" w14:paraId="7528B7F2" w14:textId="77777777" w:rsidTr="00E404B6">
        <w:trPr>
          <w:trHeight w:val="185"/>
        </w:trPr>
        <w:tc>
          <w:tcPr>
            <w:tcW w:w="598" w:type="dxa"/>
            <w:vMerge/>
            <w:tcBorders>
              <w:top w:val="single" w:sz="4" w:space="0" w:color="auto"/>
              <w:left w:val="single" w:sz="4" w:space="0" w:color="auto"/>
              <w:bottom w:val="single" w:sz="4" w:space="0" w:color="auto"/>
              <w:right w:val="single" w:sz="4" w:space="0" w:color="auto"/>
            </w:tcBorders>
            <w:vAlign w:val="center"/>
          </w:tcPr>
          <w:p w14:paraId="5692C4D2" w14:textId="77777777" w:rsidR="006479CE" w:rsidRPr="00152E2E" w:rsidRDefault="006479CE" w:rsidP="00E404B6">
            <w:pPr>
              <w:spacing w:line="288" w:lineRule="auto"/>
              <w:jc w:val="center"/>
              <w:rPr>
                <w:rFonts w:ascii="Arial" w:hAnsi="Arial" w:cs="Arial"/>
                <w:color w:val="000000" w:themeColor="text1"/>
                <w:sz w:val="19"/>
                <w:szCs w:val="19"/>
                <w:highlight w:val="yellow"/>
              </w:rPr>
            </w:pPr>
          </w:p>
        </w:tc>
        <w:tc>
          <w:tcPr>
            <w:tcW w:w="2062" w:type="dxa"/>
            <w:vMerge/>
            <w:tcBorders>
              <w:left w:val="single" w:sz="4" w:space="0" w:color="auto"/>
              <w:right w:val="single" w:sz="4" w:space="0" w:color="auto"/>
            </w:tcBorders>
            <w:vAlign w:val="center"/>
          </w:tcPr>
          <w:p w14:paraId="57958035" w14:textId="77777777" w:rsidR="006479CE" w:rsidRPr="00152E2E" w:rsidRDefault="006479CE" w:rsidP="00E404B6">
            <w:pPr>
              <w:spacing w:line="288" w:lineRule="auto"/>
              <w:rPr>
                <w:rFonts w:ascii="Arial" w:hAnsi="Arial" w:cs="Arial"/>
                <w:color w:val="000000" w:themeColor="text1"/>
                <w:sz w:val="19"/>
                <w:szCs w:val="19"/>
                <w:highlight w:val="yellow"/>
              </w:rPr>
            </w:pPr>
          </w:p>
        </w:tc>
        <w:tc>
          <w:tcPr>
            <w:tcW w:w="4743" w:type="dxa"/>
            <w:vMerge/>
            <w:tcBorders>
              <w:top w:val="single" w:sz="4" w:space="0" w:color="auto"/>
              <w:left w:val="single" w:sz="4" w:space="0" w:color="auto"/>
              <w:bottom w:val="single" w:sz="4" w:space="0" w:color="auto"/>
              <w:right w:val="single" w:sz="4" w:space="0" w:color="auto"/>
            </w:tcBorders>
            <w:vAlign w:val="center"/>
          </w:tcPr>
          <w:p w14:paraId="1D645BE1" w14:textId="77777777" w:rsidR="006479CE" w:rsidRPr="00152E2E" w:rsidRDefault="006479CE" w:rsidP="00E404B6">
            <w:pPr>
              <w:spacing w:line="288" w:lineRule="auto"/>
              <w:rPr>
                <w:rFonts w:ascii="Arial" w:hAnsi="Arial" w:cs="Arial"/>
                <w:color w:val="000000" w:themeColor="text1"/>
                <w:sz w:val="19"/>
                <w:szCs w:val="19"/>
                <w:highlight w:val="yellow"/>
              </w:rPr>
            </w:pPr>
          </w:p>
        </w:tc>
        <w:tc>
          <w:tcPr>
            <w:tcW w:w="1375" w:type="dxa"/>
            <w:vMerge/>
            <w:tcBorders>
              <w:top w:val="single" w:sz="4" w:space="0" w:color="auto"/>
              <w:left w:val="single" w:sz="4" w:space="0" w:color="auto"/>
              <w:bottom w:val="single" w:sz="4" w:space="0" w:color="auto"/>
              <w:right w:val="single" w:sz="4" w:space="0" w:color="auto"/>
            </w:tcBorders>
            <w:vAlign w:val="center"/>
          </w:tcPr>
          <w:p w14:paraId="2E258C6C" w14:textId="77777777" w:rsidR="006479CE" w:rsidRPr="00152E2E" w:rsidRDefault="006479CE" w:rsidP="00E404B6">
            <w:pPr>
              <w:spacing w:line="288" w:lineRule="auto"/>
              <w:jc w:val="center"/>
              <w:rPr>
                <w:rFonts w:ascii="Arial" w:hAnsi="Arial" w:cs="Arial"/>
                <w:color w:val="000000" w:themeColor="text1"/>
                <w:sz w:val="19"/>
                <w:szCs w:val="19"/>
                <w:highlight w:val="yellow"/>
              </w:rPr>
            </w:pPr>
          </w:p>
        </w:tc>
        <w:tc>
          <w:tcPr>
            <w:tcW w:w="1555" w:type="dxa"/>
            <w:tcBorders>
              <w:top w:val="single" w:sz="4" w:space="0" w:color="auto"/>
              <w:left w:val="single" w:sz="4" w:space="0" w:color="auto"/>
              <w:bottom w:val="single" w:sz="4" w:space="0" w:color="auto"/>
              <w:right w:val="single" w:sz="4" w:space="0" w:color="auto"/>
            </w:tcBorders>
            <w:vAlign w:val="center"/>
          </w:tcPr>
          <w:p w14:paraId="7188E239" w14:textId="77777777" w:rsidR="006479CE" w:rsidRPr="00152E2E" w:rsidRDefault="006479CE" w:rsidP="00E404B6">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nie</w:t>
            </w:r>
          </w:p>
        </w:tc>
        <w:tc>
          <w:tcPr>
            <w:tcW w:w="4659" w:type="dxa"/>
            <w:tcBorders>
              <w:top w:val="single" w:sz="4" w:space="0" w:color="auto"/>
              <w:left w:val="single" w:sz="4" w:space="0" w:color="auto"/>
              <w:bottom w:val="single" w:sz="4" w:space="0" w:color="auto"/>
              <w:right w:val="single" w:sz="4" w:space="0" w:color="auto"/>
            </w:tcBorders>
            <w:vAlign w:val="center"/>
          </w:tcPr>
          <w:p w14:paraId="2B5BA07D" w14:textId="79CEE5BB" w:rsidR="006479CE" w:rsidRPr="006479CE" w:rsidRDefault="006479CE" w:rsidP="006479CE">
            <w:pPr>
              <w:spacing w:line="288" w:lineRule="auto"/>
              <w:jc w:val="both"/>
              <w:rPr>
                <w:rFonts w:ascii="Arial" w:hAnsi="Arial" w:cs="Arial"/>
                <w:color w:val="000000" w:themeColor="text1"/>
                <w:sz w:val="19"/>
                <w:szCs w:val="19"/>
              </w:rPr>
            </w:pPr>
            <w:r w:rsidRPr="006479CE">
              <w:rPr>
                <w:rFonts w:ascii="Arial"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p>
        </w:tc>
      </w:tr>
    </w:tbl>
    <w:p w14:paraId="5B5A1A66" w14:textId="1785ED20" w:rsidR="006479CE" w:rsidRPr="00FB114B" w:rsidRDefault="006479CE" w:rsidP="006479CE">
      <w:pPr>
        <w:spacing w:after="0" w:line="276" w:lineRule="auto"/>
        <w:rPr>
          <w:rFonts w:ascii="Arial" w:hAnsi="Arial" w:cs="Arial"/>
          <w:color w:val="000000" w:themeColor="text1"/>
          <w:sz w:val="19"/>
          <w:szCs w:val="19"/>
        </w:rPr>
      </w:pPr>
      <w:r w:rsidRPr="00FB114B">
        <w:rPr>
          <w:rFonts w:ascii="Arial" w:hAnsi="Arial" w:cs="Arial"/>
          <w:color w:val="000000" w:themeColor="text1"/>
          <w:sz w:val="19"/>
          <w:szCs w:val="19"/>
        </w:rPr>
        <w:t xml:space="preserve">Hodnotiteľ posudzuje najmä informácie uvedené v častiach ŽoNFP: príloha Finančná analýza. </w:t>
      </w:r>
    </w:p>
    <w:p w14:paraId="2AB3AE12" w14:textId="77777777" w:rsidR="006479CE" w:rsidRPr="00FB114B" w:rsidRDefault="006479CE" w:rsidP="006479CE">
      <w:pPr>
        <w:spacing w:after="0" w:line="276" w:lineRule="auto"/>
        <w:jc w:val="both"/>
        <w:rPr>
          <w:rFonts w:ascii="Arial" w:hAnsi="Arial" w:cs="Arial"/>
          <w:color w:val="000000" w:themeColor="text1"/>
          <w:sz w:val="19"/>
          <w:szCs w:val="19"/>
        </w:rPr>
      </w:pPr>
    </w:p>
    <w:p w14:paraId="4A29BB69" w14:textId="77777777" w:rsidR="006479CE" w:rsidRPr="00FB114B" w:rsidRDefault="006479CE" w:rsidP="006479CE">
      <w:pPr>
        <w:spacing w:after="0" w:line="276" w:lineRule="auto"/>
        <w:jc w:val="both"/>
        <w:rPr>
          <w:rFonts w:ascii="Arial" w:hAnsi="Arial" w:cs="Arial"/>
          <w:color w:val="000000" w:themeColor="text1"/>
          <w:sz w:val="19"/>
          <w:szCs w:val="19"/>
        </w:rPr>
      </w:pPr>
      <w:r w:rsidRPr="00FB114B">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3E0780F0" w14:textId="77777777" w:rsidR="006479CE" w:rsidRPr="00FB114B" w:rsidRDefault="006479CE" w:rsidP="006479CE">
      <w:pPr>
        <w:spacing w:after="0" w:line="276" w:lineRule="auto"/>
        <w:rPr>
          <w:rFonts w:ascii="Arial" w:hAnsi="Arial" w:cs="Arial"/>
          <w:color w:val="000000" w:themeColor="text1"/>
          <w:sz w:val="19"/>
          <w:szCs w:val="19"/>
        </w:rPr>
      </w:pPr>
    </w:p>
    <w:p w14:paraId="40EA5034" w14:textId="77777777" w:rsidR="006479CE" w:rsidRPr="00FB114B" w:rsidRDefault="006479CE" w:rsidP="006479CE">
      <w:pPr>
        <w:spacing w:after="0" w:line="276" w:lineRule="auto"/>
        <w:rPr>
          <w:rFonts w:ascii="Arial" w:hAnsi="Arial" w:cs="Arial"/>
          <w:b/>
          <w:color w:val="000000" w:themeColor="text1"/>
          <w:sz w:val="19"/>
          <w:szCs w:val="19"/>
        </w:rPr>
      </w:pPr>
      <w:r w:rsidRPr="00FB114B">
        <w:rPr>
          <w:rFonts w:ascii="Arial" w:hAnsi="Arial" w:cs="Arial"/>
          <w:b/>
          <w:color w:val="000000" w:themeColor="text1"/>
          <w:sz w:val="19"/>
          <w:szCs w:val="19"/>
        </w:rPr>
        <w:t>Posúdenie cash-flow projektu – finančná analýza</w:t>
      </w:r>
    </w:p>
    <w:p w14:paraId="7813ACA2"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5D2C993"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228BD6A9"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B48FC07" w14:textId="5F06E87F" w:rsidR="00F0577D" w:rsidRPr="00FB114B" w:rsidRDefault="006479CE" w:rsidP="00F0577D">
      <w:pPr>
        <w:pStyle w:val="Textkomentra"/>
        <w:rPr>
          <w:rFonts w:ascii="Arial" w:hAnsi="Arial" w:cs="Arial"/>
          <w:color w:val="000000" w:themeColor="text1"/>
          <w:sz w:val="19"/>
          <w:szCs w:val="19"/>
        </w:rPr>
      </w:pPr>
      <w:r w:rsidRPr="00FB114B">
        <w:rPr>
          <w:rFonts w:ascii="Arial" w:hAnsi="Arial" w:cs="Arial"/>
          <w:color w:val="000000" w:themeColor="text1"/>
          <w:sz w:val="19"/>
          <w:szCs w:val="19"/>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r w:rsidR="00F0577D" w:rsidRPr="00FB114B">
        <w:t xml:space="preserve"> </w:t>
      </w:r>
      <w:r w:rsidR="00F0577D" w:rsidRPr="00FB114B">
        <w:rPr>
          <w:rFonts w:ascii="Arial" w:hAnsi="Arial" w:cs="Arial"/>
          <w:color w:val="000000" w:themeColor="text1"/>
          <w:sz w:val="19"/>
          <w:szCs w:val="19"/>
        </w:rPr>
        <w:t xml:space="preserve">Pri projekoch neziskového charaktereru, ktoré negenerujú čistý príjem, resp. len príjem, ktorý je menší ako prevádzkové náklady je zrejmé, že budú dosahovať negatívny kumulovaný CF počas celého referenčného obdobia, čo ale neznamená, že projekt </w:t>
      </w:r>
      <w:r w:rsidR="00F0577D" w:rsidRPr="00FB114B">
        <w:rPr>
          <w:rFonts w:ascii="Arial" w:hAnsi="Arial" w:cs="Arial"/>
          <w:color w:val="000000" w:themeColor="text1"/>
          <w:sz w:val="19"/>
          <w:szCs w:val="19"/>
        </w:rPr>
        <w:lastRenderedPageBreak/>
        <w:t>je zlý, alebo nevhodný. Vyplýva to z povahy projektu a z toho dôvodu je veľmi dôležité popísať relevantné a overiteľné zdroje/spôsoby finančného krytia prevádzky po celú dobu referenčného obdobia.</w:t>
      </w:r>
    </w:p>
    <w:p w14:paraId="23B4104C"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FB114B">
        <w:rPr>
          <w:rFonts w:ascii="Arial" w:eastAsiaTheme="minorHAnsi" w:hAnsi="Arial" w:cs="Arial"/>
          <w:color w:val="000000" w:themeColor="text1"/>
          <w:sz w:val="19"/>
          <w:szCs w:val="19"/>
          <w:bdr w:val="none" w:sz="0" w:space="0" w:color="auto"/>
          <w:lang w:val="sk-SK"/>
        </w:rPr>
        <w:t>.</w:t>
      </w:r>
    </w:p>
    <w:p w14:paraId="4DE200A3"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b/>
          <w:color w:val="000000" w:themeColor="text1"/>
          <w:sz w:val="19"/>
          <w:szCs w:val="19"/>
          <w:bdr w:val="none" w:sz="0" w:space="0" w:color="auto"/>
          <w:lang w:val="sk-SK"/>
        </w:rPr>
        <w:t>V ostatných prípadoch uvedie hodnotenie „áno“</w:t>
      </w:r>
      <w:r w:rsidRPr="00FB114B">
        <w:rPr>
          <w:rFonts w:ascii="Arial" w:eastAsiaTheme="minorHAnsi" w:hAnsi="Arial" w:cs="Arial"/>
          <w:color w:val="000000" w:themeColor="text1"/>
          <w:sz w:val="19"/>
          <w:szCs w:val="19"/>
          <w:bdr w:val="none" w:sz="0" w:space="0" w:color="auto"/>
          <w:lang w:val="sk-SK"/>
        </w:rPr>
        <w:t>.</w:t>
      </w:r>
    </w:p>
    <w:p w14:paraId="723F3C90"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F0347DC" w14:textId="77777777" w:rsidR="006479CE" w:rsidRPr="00FB114B" w:rsidRDefault="006479CE" w:rsidP="006479C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color w:val="000000" w:themeColor="text1"/>
          <w:sz w:val="19"/>
          <w:szCs w:val="19"/>
          <w:bdr w:val="none" w:sz="0" w:space="0" w:color="auto"/>
          <w:lang w:val="sk-SK"/>
        </w:rPr>
        <w:t>Vierohodný spôsob vykrytia záporného cash-flow je napr.:</w:t>
      </w:r>
    </w:p>
    <w:p w14:paraId="3BE8C453" w14:textId="77777777" w:rsidR="006479CE" w:rsidRPr="00FB114B" w:rsidRDefault="006479CE" w:rsidP="006479CE">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6BC0724D" w14:textId="77777777" w:rsidR="006479CE" w:rsidRPr="00FB114B" w:rsidRDefault="006479CE" w:rsidP="006479CE">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FB114B">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08F69F24" w14:textId="18A09A19" w:rsidR="00885E81" w:rsidRDefault="006479CE" w:rsidP="006479CE">
      <w:pPr>
        <w:spacing w:before="120" w:after="120" w:line="288" w:lineRule="auto"/>
        <w:jc w:val="both"/>
        <w:rPr>
          <w:rFonts w:ascii="Arial" w:hAnsi="Arial" w:cs="Arial"/>
          <w:color w:val="000000" w:themeColor="text1"/>
          <w:sz w:val="19"/>
          <w:szCs w:val="19"/>
        </w:rPr>
      </w:pPr>
      <w:r w:rsidRPr="00FB114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sectPr w:rsidR="00885E81" w:rsidSect="00DC7682">
      <w:footerReference w:type="default" r:id="rId8"/>
      <w:headerReference w:type="first" r:id="rId9"/>
      <w:footerReference w:type="first" r:id="rId10"/>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FE6EC" w14:textId="77777777" w:rsidR="0021224E" w:rsidRDefault="0021224E" w:rsidP="006447D5">
      <w:pPr>
        <w:spacing w:after="0" w:line="240" w:lineRule="auto"/>
      </w:pPr>
      <w:r>
        <w:separator/>
      </w:r>
    </w:p>
  </w:endnote>
  <w:endnote w:type="continuationSeparator" w:id="0">
    <w:p w14:paraId="6126CBC2" w14:textId="77777777" w:rsidR="0021224E" w:rsidRDefault="0021224E"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FrankGotItcSCTEEBooCon">
    <w:altName w:val="Arial"/>
    <w:panose1 w:val="00000000000000000000"/>
    <w:charset w:val="00"/>
    <w:family w:val="swiss"/>
    <w:notTrueType/>
    <w:pitch w:val="default"/>
    <w:sig w:usb0="00000003" w:usb1="00000000" w:usb2="00000000" w:usb3="00000000" w:csb0="00000001" w:csb1="00000000"/>
  </w:font>
  <w:font w:name="MetaNormal-Roman">
    <w:altName w:val="Century Gothic"/>
    <w:charset w:val="00"/>
    <w:family w:val="swiss"/>
    <w:pitch w:val="variable"/>
    <w:sig w:usb0="80000027"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73867"/>
      <w:docPartObj>
        <w:docPartGallery w:val="Page Numbers (Bottom of Page)"/>
        <w:docPartUnique/>
      </w:docPartObj>
    </w:sdtPr>
    <w:sdtEndPr>
      <w:rPr>
        <w:noProof/>
      </w:rPr>
    </w:sdtEndPr>
    <w:sdtContent>
      <w:p w14:paraId="25FAFD45" w14:textId="6B18F1FB" w:rsidR="0021224E" w:rsidRDefault="0021224E" w:rsidP="001C495C">
        <w:pPr>
          <w:pStyle w:val="Pta"/>
        </w:pPr>
        <w:r w:rsidRPr="00D64092">
          <w:rPr>
            <w:rFonts w:ascii="Arial" w:hAnsi="Arial" w:cs="Arial"/>
            <w:sz w:val="16"/>
            <w:szCs w:val="16"/>
          </w:rPr>
          <w:t xml:space="preserve">Príručka pre odborných hodnotiteľov IROP, verzia </w:t>
        </w:r>
        <w:r w:rsidR="00865DED">
          <w:rPr>
            <w:rFonts w:ascii="Arial" w:hAnsi="Arial" w:cs="Arial"/>
            <w:sz w:val="16"/>
            <w:szCs w:val="16"/>
          </w:rPr>
          <w:t>10</w:t>
        </w:r>
        <w:ins w:id="3" w:author="OM" w:date="2020-02-24T09:59:00Z">
          <w:r w:rsidR="00475319">
            <w:rPr>
              <w:rFonts w:ascii="Arial" w:hAnsi="Arial" w:cs="Arial"/>
              <w:sz w:val="16"/>
              <w:szCs w:val="16"/>
            </w:rPr>
            <w:t>.1</w:t>
          </w:r>
        </w:ins>
        <w:r>
          <w:rPr>
            <w:rFonts w:ascii="Arial" w:hAnsi="Arial" w:cs="Arial"/>
            <w:sz w:val="16"/>
            <w:szCs w:val="16"/>
          </w:rPr>
          <w:t xml:space="preserve">                                                                                                                                                                                                                                                </w:t>
        </w:r>
        <w:r>
          <w:fldChar w:fldCharType="begin"/>
        </w:r>
        <w:r>
          <w:instrText xml:space="preserve"> PAGE   \* MERGEFORMAT </w:instrText>
        </w:r>
        <w:r>
          <w:fldChar w:fldCharType="separate"/>
        </w:r>
        <w:r w:rsidR="00475319">
          <w:rPr>
            <w:noProof/>
          </w:rPr>
          <w:t>12</w:t>
        </w:r>
        <w:r>
          <w:rPr>
            <w:noProof/>
          </w:rPr>
          <w:fldChar w:fldCharType="end"/>
        </w:r>
      </w:p>
    </w:sdtContent>
  </w:sdt>
  <w:p w14:paraId="5EA23281" w14:textId="77777777" w:rsidR="0021224E" w:rsidRDefault="0021224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27EEA" w14:textId="2FB634B2" w:rsidR="0021224E" w:rsidRDefault="0021224E">
    <w:pPr>
      <w:pStyle w:val="Pta"/>
    </w:pPr>
    <w:r w:rsidRPr="00D64092">
      <w:rPr>
        <w:rFonts w:ascii="Arial" w:hAnsi="Arial" w:cs="Arial"/>
        <w:sz w:val="16"/>
        <w:szCs w:val="16"/>
      </w:rPr>
      <w:t xml:space="preserve">Príručka pre odborných hodnotiteľov IROP, verzia </w:t>
    </w:r>
    <w:r w:rsidR="00865DED">
      <w:rPr>
        <w:rFonts w:ascii="Arial" w:hAnsi="Arial" w:cs="Arial"/>
        <w:sz w:val="16"/>
        <w:szCs w:val="16"/>
      </w:rPr>
      <w:t>10</w:t>
    </w:r>
    <w:ins w:id="4" w:author="OM" w:date="2020-02-24T09:59:00Z">
      <w:r w:rsidR="00475319">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F7FD6" w14:textId="77777777" w:rsidR="0021224E" w:rsidRDefault="0021224E" w:rsidP="006447D5">
      <w:pPr>
        <w:spacing w:after="0" w:line="240" w:lineRule="auto"/>
      </w:pPr>
      <w:r>
        <w:separator/>
      </w:r>
    </w:p>
  </w:footnote>
  <w:footnote w:type="continuationSeparator" w:id="0">
    <w:p w14:paraId="41032C57" w14:textId="77777777" w:rsidR="0021224E" w:rsidRDefault="0021224E"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79A92" w14:textId="17AB7744" w:rsidR="0021224E" w:rsidRDefault="0021224E" w:rsidP="007341B1">
    <w:pPr>
      <w:pStyle w:val="Hlavika"/>
      <w:tabs>
        <w:tab w:val="left" w:pos="1977"/>
        <w:tab w:val="left" w:pos="2775"/>
      </w:tabs>
      <w:ind w:firstLine="1977"/>
    </w:pPr>
    <w:r>
      <w:rPr>
        <w:noProof/>
        <w:lang w:eastAsia="sk-SK"/>
      </w:rPr>
      <w:drawing>
        <wp:anchor distT="0" distB="0" distL="114300" distR="114300" simplePos="0" relativeHeight="251662336" behindDoc="1" locked="0" layoutInCell="1" allowOverlap="1" wp14:anchorId="3EC351B1" wp14:editId="46B0E288">
          <wp:simplePos x="0" y="0"/>
          <wp:positionH relativeFrom="column">
            <wp:posOffset>12065</wp:posOffset>
          </wp:positionH>
          <wp:positionV relativeFrom="paragraph">
            <wp:posOffset>-149225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 name="Obrázok 2"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81687">
      <w:rPr>
        <w:rFonts w:ascii="MetaNormal-Roman" w:hAnsi="MetaNormal-Roman"/>
        <w:noProof/>
        <w:lang w:eastAsia="sk-SK"/>
      </w:rPr>
      <w:drawing>
        <wp:anchor distT="0" distB="0" distL="114300" distR="114300" simplePos="0" relativeHeight="251664384" behindDoc="0" locked="0" layoutInCell="1" allowOverlap="1" wp14:anchorId="111AB83A" wp14:editId="7417AE6B">
          <wp:simplePos x="0" y="0"/>
          <wp:positionH relativeFrom="column">
            <wp:posOffset>4062730</wp:posOffset>
          </wp:positionH>
          <wp:positionV relativeFrom="paragraph">
            <wp:posOffset>-261620</wp:posOffset>
          </wp:positionV>
          <wp:extent cx="1226820" cy="755015"/>
          <wp:effectExtent l="0" t="0" r="0" b="6985"/>
          <wp:wrapNone/>
          <wp:docPr id="3"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6820" cy="755015"/>
                  </a:xfrm>
                  <a:prstGeom prst="rect">
                    <a:avLst/>
                  </a:prstGeom>
                  <a:noFill/>
                </pic:spPr>
              </pic:pic>
            </a:graphicData>
          </a:graphic>
        </wp:anchor>
      </w:drawing>
    </w:r>
    <w:r>
      <w:rPr>
        <w:noProof/>
        <w:lang w:eastAsia="sk-SK"/>
      </w:rPr>
      <w:drawing>
        <wp:anchor distT="0" distB="0" distL="114300" distR="114300" simplePos="0" relativeHeight="251663360" behindDoc="1" locked="0" layoutInCell="1" allowOverlap="1" wp14:anchorId="11A2553A" wp14:editId="280B2E17">
          <wp:simplePos x="0" y="0"/>
          <wp:positionH relativeFrom="column">
            <wp:posOffset>7787005</wp:posOffset>
          </wp:positionH>
          <wp:positionV relativeFrom="paragraph">
            <wp:posOffset>-120650</wp:posOffset>
          </wp:positionV>
          <wp:extent cx="1638935" cy="459740"/>
          <wp:effectExtent l="0" t="0" r="0" b="0"/>
          <wp:wrapTight wrapText="bothSides">
            <wp:wrapPolygon edited="0">
              <wp:start x="0" y="0"/>
              <wp:lineTo x="0" y="20586"/>
              <wp:lineTo x="21341" y="20586"/>
              <wp:lineTo x="21341" y="0"/>
              <wp:lineTo x="0" y="0"/>
            </wp:wrapPolygon>
          </wp:wrapTight>
          <wp:docPr id="4" name="Obrázok 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813BE"/>
    <w:multiLevelType w:val="hybridMultilevel"/>
    <w:tmpl w:val="CCDA556C"/>
    <w:lvl w:ilvl="0" w:tplc="655C0C44">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F8471CB"/>
    <w:multiLevelType w:val="hybridMultilevel"/>
    <w:tmpl w:val="77042E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7B0C17A8"/>
    <w:lvl w:ilvl="0" w:tplc="1F6E4746">
      <w:start w:val="7"/>
      <w:numFmt w:val="bullet"/>
      <w:lvlText w:val="-"/>
      <w:lvlJc w:val="left"/>
      <w:pPr>
        <w:ind w:left="720" w:hanging="360"/>
      </w:pPr>
      <w:rPr>
        <w:rFonts w:ascii="Arial" w:eastAsia="Arial Unicode MS" w:hAnsi="Arial" w:cs="Arial" w:hint="default"/>
      </w:rPr>
    </w:lvl>
    <w:lvl w:ilvl="1" w:tplc="DECE4410">
      <w:start w:val="2"/>
      <w:numFmt w:val="bullet"/>
      <w:lvlText w:val="-"/>
      <w:lvlJc w:val="left"/>
      <w:pPr>
        <w:ind w:left="1440" w:hanging="360"/>
      </w:pPr>
      <w:rPr>
        <w:rFonts w:ascii="Verdana" w:eastAsia="Calibri" w:hAnsi="Verdan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BB1100D"/>
    <w:multiLevelType w:val="hybridMultilevel"/>
    <w:tmpl w:val="0EAAEA92"/>
    <w:lvl w:ilvl="0" w:tplc="EC62F178">
      <w:start w:val="7"/>
      <w:numFmt w:val="bullet"/>
      <w:lvlText w:val="-"/>
      <w:lvlJc w:val="left"/>
      <w:pPr>
        <w:ind w:left="2160" w:hanging="360"/>
      </w:pPr>
      <w:rPr>
        <w:rFonts w:ascii="Arial" w:eastAsia="Arial Unicode MS" w:hAnsi="Arial" w:cs="Arial" w:hint="default"/>
      </w:rPr>
    </w:lvl>
    <w:lvl w:ilvl="1" w:tplc="041B0003">
      <w:start w:val="1"/>
      <w:numFmt w:val="bullet"/>
      <w:lvlText w:val="o"/>
      <w:lvlJc w:val="left"/>
      <w:pPr>
        <w:ind w:left="2880" w:hanging="360"/>
      </w:pPr>
      <w:rPr>
        <w:rFonts w:ascii="Courier New" w:hAnsi="Courier New" w:cs="Courier New" w:hint="default"/>
      </w:rPr>
    </w:lvl>
    <w:lvl w:ilvl="2" w:tplc="041B0005">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5" w15:restartNumberingAfterBreak="0">
    <w:nsid w:val="1DA50480"/>
    <w:multiLevelType w:val="hybridMultilevel"/>
    <w:tmpl w:val="94643DF0"/>
    <w:lvl w:ilvl="0" w:tplc="CF884CB0">
      <w:start w:val="1"/>
      <w:numFmt w:val="bullet"/>
      <w:lvlText w:val="-"/>
      <w:lvlJc w:val="left"/>
      <w:pPr>
        <w:ind w:left="720" w:hanging="360"/>
      </w:pPr>
      <w:rPr>
        <w:rFonts w:ascii="Times New Roman" w:eastAsia="Times New Roman" w:hAnsi="Times New Roman" w:hint="default"/>
      </w:rPr>
    </w:lvl>
    <w:lvl w:ilvl="1" w:tplc="041B0001">
      <w:start w:val="1"/>
      <w:numFmt w:val="bullet"/>
      <w:lvlText w:val=""/>
      <w:lvlJc w:val="left"/>
      <w:pPr>
        <w:ind w:left="1440" w:hanging="360"/>
      </w:pPr>
      <w:rPr>
        <w:rFonts w:ascii="Symbol" w:hAnsi="Symbol" w:hint="default"/>
      </w:rPr>
    </w:lvl>
    <w:lvl w:ilvl="2" w:tplc="EC62F178">
      <w:start w:val="7"/>
      <w:numFmt w:val="bullet"/>
      <w:lvlText w:val="-"/>
      <w:lvlJc w:val="left"/>
      <w:pPr>
        <w:ind w:left="2160" w:hanging="360"/>
      </w:pPr>
      <w:rPr>
        <w:rFonts w:ascii="Arial" w:eastAsia="Arial Unicode MS"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267E7807"/>
    <w:multiLevelType w:val="hybridMultilevel"/>
    <w:tmpl w:val="CCDEEEC8"/>
    <w:lvl w:ilvl="0" w:tplc="041B000B">
      <w:start w:val="1"/>
      <w:numFmt w:val="bullet"/>
      <w:lvlText w:val=""/>
      <w:lvlJc w:val="left"/>
      <w:pPr>
        <w:ind w:left="1494" w:hanging="360"/>
      </w:pPr>
      <w:rPr>
        <w:rFonts w:ascii="Wingdings" w:hAnsi="Wingdings"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8" w15:restartNumberingAfterBreak="0">
    <w:nsid w:val="2A287A6B"/>
    <w:multiLevelType w:val="hybridMultilevel"/>
    <w:tmpl w:val="FCEA5416"/>
    <w:lvl w:ilvl="0" w:tplc="CF884CB0">
      <w:start w:val="1"/>
      <w:numFmt w:val="bullet"/>
      <w:lvlText w:val="-"/>
      <w:lvlJc w:val="left"/>
      <w:pPr>
        <w:ind w:left="720" w:hanging="360"/>
      </w:pPr>
      <w:rPr>
        <w:rFonts w:ascii="Times New Roman" w:eastAsia="Times New Roman" w:hAnsi="Times New Roman"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FE3E30"/>
    <w:multiLevelType w:val="hybridMultilevel"/>
    <w:tmpl w:val="EFEE4628"/>
    <w:lvl w:ilvl="0" w:tplc="CF884CB0">
      <w:start w:val="1"/>
      <w:numFmt w:val="bullet"/>
      <w:lvlText w:val="-"/>
      <w:lvlJc w:val="left"/>
      <w:pPr>
        <w:ind w:left="720" w:hanging="360"/>
      </w:pPr>
      <w:rPr>
        <w:rFonts w:ascii="Times New Roman" w:eastAsia="Times New Roman" w:hAnsi="Times New Roman"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5AD60E4"/>
    <w:multiLevelType w:val="hybridMultilevel"/>
    <w:tmpl w:val="9DA2EC30"/>
    <w:lvl w:ilvl="0" w:tplc="3300F5D2">
      <w:numFmt w:val="bullet"/>
      <w:lvlText w:val="•"/>
      <w:lvlJc w:val="left"/>
      <w:pPr>
        <w:ind w:left="720" w:hanging="360"/>
      </w:pPr>
      <w:rPr>
        <w:rFonts w:ascii="Arial" w:eastAsiaTheme="maj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CFD73E6"/>
    <w:multiLevelType w:val="hybridMultilevel"/>
    <w:tmpl w:val="27101024"/>
    <w:lvl w:ilvl="0" w:tplc="EC62F178">
      <w:start w:val="7"/>
      <w:numFmt w:val="bullet"/>
      <w:lvlText w:val="-"/>
      <w:lvlJc w:val="left"/>
      <w:pPr>
        <w:ind w:left="2160" w:hanging="360"/>
      </w:pPr>
      <w:rPr>
        <w:rFonts w:ascii="Arial" w:eastAsia="Arial Unicode MS" w:hAnsi="Arial" w:cs="Arial" w:hint="default"/>
      </w:rPr>
    </w:lvl>
    <w:lvl w:ilvl="1" w:tplc="041B0003">
      <w:start w:val="1"/>
      <w:numFmt w:val="bullet"/>
      <w:lvlText w:val="o"/>
      <w:lvlJc w:val="left"/>
      <w:pPr>
        <w:ind w:left="2880" w:hanging="360"/>
      </w:pPr>
      <w:rPr>
        <w:rFonts w:ascii="Courier New" w:hAnsi="Courier New" w:cs="Courier New" w:hint="default"/>
      </w:rPr>
    </w:lvl>
    <w:lvl w:ilvl="2" w:tplc="041B0005">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3"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AAD01D1"/>
    <w:multiLevelType w:val="hybridMultilevel"/>
    <w:tmpl w:val="B2141C08"/>
    <w:lvl w:ilvl="0" w:tplc="EC62F178">
      <w:start w:val="7"/>
      <w:numFmt w:val="bullet"/>
      <w:lvlText w:val="-"/>
      <w:lvlJc w:val="left"/>
      <w:pPr>
        <w:ind w:left="2160" w:hanging="360"/>
      </w:pPr>
      <w:rPr>
        <w:rFonts w:ascii="Arial" w:eastAsia="Arial Unicode MS" w:hAnsi="Arial" w:cs="Arial" w:hint="default"/>
      </w:rPr>
    </w:lvl>
    <w:lvl w:ilvl="1" w:tplc="041B0003">
      <w:start w:val="1"/>
      <w:numFmt w:val="bullet"/>
      <w:lvlText w:val="o"/>
      <w:lvlJc w:val="left"/>
      <w:pPr>
        <w:ind w:left="2880" w:hanging="360"/>
      </w:pPr>
      <w:rPr>
        <w:rFonts w:ascii="Courier New" w:hAnsi="Courier New" w:cs="Courier New" w:hint="default"/>
      </w:rPr>
    </w:lvl>
    <w:lvl w:ilvl="2" w:tplc="041B0005">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5"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B390311"/>
    <w:multiLevelType w:val="hybridMultilevel"/>
    <w:tmpl w:val="C4F8FC70"/>
    <w:lvl w:ilvl="0" w:tplc="75802F70">
      <w:numFmt w:val="bullet"/>
      <w:lvlText w:val="-"/>
      <w:lvlJc w:val="left"/>
      <w:pPr>
        <w:ind w:left="720" w:hanging="360"/>
      </w:pPr>
      <w:rPr>
        <w:rFonts w:ascii="Times New Roman"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F5238A4"/>
    <w:multiLevelType w:val="hybridMultilevel"/>
    <w:tmpl w:val="E6584DA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10B4C46"/>
    <w:multiLevelType w:val="hybridMultilevel"/>
    <w:tmpl w:val="9C7856B4"/>
    <w:lvl w:ilvl="0" w:tplc="CF884CB0">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EC62F178">
      <w:start w:val="7"/>
      <w:numFmt w:val="bullet"/>
      <w:lvlText w:val="-"/>
      <w:lvlJc w:val="left"/>
      <w:pPr>
        <w:ind w:left="2160" w:hanging="360"/>
      </w:pPr>
      <w:rPr>
        <w:rFonts w:ascii="Arial" w:eastAsia="Arial Unicode MS"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540B632A"/>
    <w:multiLevelType w:val="hybridMultilevel"/>
    <w:tmpl w:val="2A3A36D8"/>
    <w:lvl w:ilvl="0" w:tplc="DECE4410">
      <w:start w:val="2"/>
      <w:numFmt w:val="bullet"/>
      <w:lvlText w:val="-"/>
      <w:lvlJc w:val="left"/>
      <w:pPr>
        <w:ind w:left="1713" w:hanging="360"/>
      </w:pPr>
      <w:rPr>
        <w:rFonts w:ascii="Verdana" w:eastAsia="Calibri" w:hAnsi="Verdana"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22" w15:restartNumberingAfterBreak="0">
    <w:nsid w:val="5AC216F6"/>
    <w:multiLevelType w:val="hybridMultilevel"/>
    <w:tmpl w:val="37200D62"/>
    <w:lvl w:ilvl="0" w:tplc="3300F5D2">
      <w:numFmt w:val="bullet"/>
      <w:lvlText w:val="•"/>
      <w:lvlJc w:val="left"/>
      <w:pPr>
        <w:ind w:left="720" w:hanging="360"/>
      </w:pPr>
      <w:rPr>
        <w:rFonts w:ascii="Arial" w:eastAsiaTheme="majorEastAsia" w:hAnsi="Arial" w:cs="Arial" w:hint="default"/>
      </w:rPr>
    </w:lvl>
    <w:lvl w:ilvl="1" w:tplc="041B0015">
      <w:start w:val="1"/>
      <w:numFmt w:val="upp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F616586"/>
    <w:multiLevelType w:val="hybridMultilevel"/>
    <w:tmpl w:val="489A9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962F17"/>
    <w:multiLevelType w:val="hybridMultilevel"/>
    <w:tmpl w:val="A7EA2F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26"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0111027"/>
    <w:multiLevelType w:val="hybridMultilevel"/>
    <w:tmpl w:val="B2C0273C"/>
    <w:lvl w:ilvl="0" w:tplc="3300F5D2">
      <w:numFmt w:val="bullet"/>
      <w:lvlText w:val="•"/>
      <w:lvlJc w:val="left"/>
      <w:pPr>
        <w:ind w:left="720" w:hanging="360"/>
      </w:pPr>
      <w:rPr>
        <w:rFonts w:ascii="Arial" w:eastAsiaTheme="majorEastAsia" w:hAnsi="Arial" w:cs="Arial" w:hint="default"/>
      </w:rPr>
    </w:lvl>
    <w:lvl w:ilvl="1" w:tplc="041B0015">
      <w:start w:val="1"/>
      <w:numFmt w:val="upp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9E766FB"/>
    <w:multiLevelType w:val="hybridMultilevel"/>
    <w:tmpl w:val="522861F2"/>
    <w:lvl w:ilvl="0" w:tplc="EC62F178">
      <w:start w:val="7"/>
      <w:numFmt w:val="bullet"/>
      <w:lvlText w:val="-"/>
      <w:lvlJc w:val="left"/>
      <w:pPr>
        <w:ind w:left="1429" w:hanging="360"/>
      </w:pPr>
      <w:rPr>
        <w:rFonts w:ascii="Arial" w:eastAsia="Arial Unicode MS" w:hAnsi="Arial" w:cs="Aria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0" w15:restartNumberingAfterBreak="0">
    <w:nsid w:val="7E1F37C2"/>
    <w:multiLevelType w:val="hybridMultilevel"/>
    <w:tmpl w:val="A44209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5"/>
  </w:num>
  <w:num w:numId="4">
    <w:abstractNumId w:val="3"/>
  </w:num>
  <w:num w:numId="5">
    <w:abstractNumId w:val="27"/>
  </w:num>
  <w:num w:numId="6">
    <w:abstractNumId w:val="20"/>
  </w:num>
  <w:num w:numId="7">
    <w:abstractNumId w:val="9"/>
  </w:num>
  <w:num w:numId="8">
    <w:abstractNumId w:val="13"/>
  </w:num>
  <w:num w:numId="9">
    <w:abstractNumId w:val="1"/>
  </w:num>
  <w:num w:numId="10">
    <w:abstractNumId w:val="0"/>
  </w:num>
  <w:num w:numId="11">
    <w:abstractNumId w:val="23"/>
  </w:num>
  <w:num w:numId="12">
    <w:abstractNumId w:val="24"/>
  </w:num>
  <w:num w:numId="13">
    <w:abstractNumId w:val="30"/>
  </w:num>
  <w:num w:numId="14">
    <w:abstractNumId w:val="18"/>
  </w:num>
  <w:num w:numId="15">
    <w:abstractNumId w:val="21"/>
  </w:num>
  <w:num w:numId="16">
    <w:abstractNumId w:val="11"/>
  </w:num>
  <w:num w:numId="17">
    <w:abstractNumId w:val="26"/>
  </w:num>
  <w:num w:numId="18">
    <w:abstractNumId w:val="17"/>
  </w:num>
  <w:num w:numId="19">
    <w:abstractNumId w:val="16"/>
  </w:num>
  <w:num w:numId="20">
    <w:abstractNumId w:val="8"/>
  </w:num>
  <w:num w:numId="21">
    <w:abstractNumId w:val="25"/>
  </w:num>
  <w:num w:numId="22">
    <w:abstractNumId w:val="22"/>
  </w:num>
  <w:num w:numId="23">
    <w:abstractNumId w:val="28"/>
  </w:num>
  <w:num w:numId="24">
    <w:abstractNumId w:val="29"/>
  </w:num>
  <w:num w:numId="25">
    <w:abstractNumId w:val="10"/>
  </w:num>
  <w:num w:numId="26">
    <w:abstractNumId w:val="19"/>
  </w:num>
  <w:num w:numId="27">
    <w:abstractNumId w:val="5"/>
  </w:num>
  <w:num w:numId="28">
    <w:abstractNumId w:val="12"/>
  </w:num>
  <w:num w:numId="29">
    <w:abstractNumId w:val="4"/>
  </w:num>
  <w:num w:numId="30">
    <w:abstractNumId w:val="14"/>
  </w:num>
  <w:num w:numId="31">
    <w:abstractNumId w:val="7"/>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79A8"/>
    <w:rsid w:val="0001325E"/>
    <w:rsid w:val="000143D8"/>
    <w:rsid w:val="0001588A"/>
    <w:rsid w:val="000158B2"/>
    <w:rsid w:val="0001660D"/>
    <w:rsid w:val="000166D8"/>
    <w:rsid w:val="000200C7"/>
    <w:rsid w:val="000262E1"/>
    <w:rsid w:val="00027400"/>
    <w:rsid w:val="00031AB6"/>
    <w:rsid w:val="00032EAB"/>
    <w:rsid w:val="00033031"/>
    <w:rsid w:val="0003310C"/>
    <w:rsid w:val="000332F0"/>
    <w:rsid w:val="00033F84"/>
    <w:rsid w:val="0003655E"/>
    <w:rsid w:val="00037EBC"/>
    <w:rsid w:val="0004093B"/>
    <w:rsid w:val="00040A22"/>
    <w:rsid w:val="00050C4F"/>
    <w:rsid w:val="0005343F"/>
    <w:rsid w:val="00053DF4"/>
    <w:rsid w:val="000556FF"/>
    <w:rsid w:val="00055A2D"/>
    <w:rsid w:val="000575AA"/>
    <w:rsid w:val="000579E5"/>
    <w:rsid w:val="000616C5"/>
    <w:rsid w:val="00063618"/>
    <w:rsid w:val="0006402A"/>
    <w:rsid w:val="00066478"/>
    <w:rsid w:val="00066F7E"/>
    <w:rsid w:val="00067A71"/>
    <w:rsid w:val="00067D25"/>
    <w:rsid w:val="0007012A"/>
    <w:rsid w:val="00071E45"/>
    <w:rsid w:val="0007302B"/>
    <w:rsid w:val="00073386"/>
    <w:rsid w:val="0007582F"/>
    <w:rsid w:val="00075A93"/>
    <w:rsid w:val="00077446"/>
    <w:rsid w:val="0008016F"/>
    <w:rsid w:val="00082A2D"/>
    <w:rsid w:val="00086E7D"/>
    <w:rsid w:val="0008777E"/>
    <w:rsid w:val="00091EAB"/>
    <w:rsid w:val="00093E4B"/>
    <w:rsid w:val="000944CC"/>
    <w:rsid w:val="00094552"/>
    <w:rsid w:val="000956D6"/>
    <w:rsid w:val="00097647"/>
    <w:rsid w:val="000A0912"/>
    <w:rsid w:val="000A09C2"/>
    <w:rsid w:val="000A14D4"/>
    <w:rsid w:val="000A4564"/>
    <w:rsid w:val="000A74C2"/>
    <w:rsid w:val="000B046D"/>
    <w:rsid w:val="000B1A1F"/>
    <w:rsid w:val="000B1F02"/>
    <w:rsid w:val="000B38D8"/>
    <w:rsid w:val="000B3F94"/>
    <w:rsid w:val="000B454D"/>
    <w:rsid w:val="000B5693"/>
    <w:rsid w:val="000B63F5"/>
    <w:rsid w:val="000B7F29"/>
    <w:rsid w:val="000C0810"/>
    <w:rsid w:val="000C159E"/>
    <w:rsid w:val="000C2A88"/>
    <w:rsid w:val="000C2E7F"/>
    <w:rsid w:val="000C67EC"/>
    <w:rsid w:val="000D10F0"/>
    <w:rsid w:val="000D28B0"/>
    <w:rsid w:val="000E2F43"/>
    <w:rsid w:val="000E47C9"/>
    <w:rsid w:val="000E4E77"/>
    <w:rsid w:val="000E70CF"/>
    <w:rsid w:val="000F1331"/>
    <w:rsid w:val="000F65E0"/>
    <w:rsid w:val="0010055B"/>
    <w:rsid w:val="00101BD6"/>
    <w:rsid w:val="001045B7"/>
    <w:rsid w:val="00105C82"/>
    <w:rsid w:val="00106511"/>
    <w:rsid w:val="00107DC2"/>
    <w:rsid w:val="00112804"/>
    <w:rsid w:val="00112DDE"/>
    <w:rsid w:val="0011326C"/>
    <w:rsid w:val="00114CD2"/>
    <w:rsid w:val="00115E1A"/>
    <w:rsid w:val="00116456"/>
    <w:rsid w:val="00120632"/>
    <w:rsid w:val="001206CD"/>
    <w:rsid w:val="00120768"/>
    <w:rsid w:val="001266A0"/>
    <w:rsid w:val="0012785C"/>
    <w:rsid w:val="00127FEE"/>
    <w:rsid w:val="0013048D"/>
    <w:rsid w:val="0013059F"/>
    <w:rsid w:val="001325C0"/>
    <w:rsid w:val="0013534B"/>
    <w:rsid w:val="0013600D"/>
    <w:rsid w:val="00140F7A"/>
    <w:rsid w:val="0014117A"/>
    <w:rsid w:val="00142A25"/>
    <w:rsid w:val="00142FD9"/>
    <w:rsid w:val="00144AC5"/>
    <w:rsid w:val="001502C2"/>
    <w:rsid w:val="00150B3D"/>
    <w:rsid w:val="00152E2E"/>
    <w:rsid w:val="0015422F"/>
    <w:rsid w:val="001543EC"/>
    <w:rsid w:val="001548DC"/>
    <w:rsid w:val="00160EAF"/>
    <w:rsid w:val="0016276E"/>
    <w:rsid w:val="00163155"/>
    <w:rsid w:val="00164D86"/>
    <w:rsid w:val="00164F7F"/>
    <w:rsid w:val="00167B75"/>
    <w:rsid w:val="00167FDF"/>
    <w:rsid w:val="00170C4D"/>
    <w:rsid w:val="00171453"/>
    <w:rsid w:val="001714EF"/>
    <w:rsid w:val="00171942"/>
    <w:rsid w:val="00171E49"/>
    <w:rsid w:val="00173794"/>
    <w:rsid w:val="001745B4"/>
    <w:rsid w:val="001769BC"/>
    <w:rsid w:val="001816FF"/>
    <w:rsid w:val="00182222"/>
    <w:rsid w:val="00185BAD"/>
    <w:rsid w:val="0018641E"/>
    <w:rsid w:val="00186AB8"/>
    <w:rsid w:val="00187338"/>
    <w:rsid w:val="00187E8D"/>
    <w:rsid w:val="00192A08"/>
    <w:rsid w:val="00196B21"/>
    <w:rsid w:val="001A1285"/>
    <w:rsid w:val="001B2B15"/>
    <w:rsid w:val="001B2F51"/>
    <w:rsid w:val="001B3DA2"/>
    <w:rsid w:val="001C1F44"/>
    <w:rsid w:val="001C3114"/>
    <w:rsid w:val="001C495C"/>
    <w:rsid w:val="001C5553"/>
    <w:rsid w:val="001C7563"/>
    <w:rsid w:val="001D0B8B"/>
    <w:rsid w:val="001D0D3F"/>
    <w:rsid w:val="001D0EA9"/>
    <w:rsid w:val="001D15EF"/>
    <w:rsid w:val="001D1854"/>
    <w:rsid w:val="001D1A22"/>
    <w:rsid w:val="001D2AD6"/>
    <w:rsid w:val="001D2BEA"/>
    <w:rsid w:val="001D4D1D"/>
    <w:rsid w:val="001E10C6"/>
    <w:rsid w:val="001E2E8A"/>
    <w:rsid w:val="001E6A35"/>
    <w:rsid w:val="001F0938"/>
    <w:rsid w:val="001F1130"/>
    <w:rsid w:val="001F3E5F"/>
    <w:rsid w:val="001F618A"/>
    <w:rsid w:val="002018EB"/>
    <w:rsid w:val="002028E6"/>
    <w:rsid w:val="00206A9C"/>
    <w:rsid w:val="00210A58"/>
    <w:rsid w:val="0021224E"/>
    <w:rsid w:val="00212F85"/>
    <w:rsid w:val="002138BA"/>
    <w:rsid w:val="00214448"/>
    <w:rsid w:val="00217790"/>
    <w:rsid w:val="00226709"/>
    <w:rsid w:val="002300F0"/>
    <w:rsid w:val="00236879"/>
    <w:rsid w:val="002374A5"/>
    <w:rsid w:val="002376BD"/>
    <w:rsid w:val="00237713"/>
    <w:rsid w:val="002378A3"/>
    <w:rsid w:val="00240572"/>
    <w:rsid w:val="00241F1A"/>
    <w:rsid w:val="00255E90"/>
    <w:rsid w:val="00255EF1"/>
    <w:rsid w:val="002573C6"/>
    <w:rsid w:val="00260B63"/>
    <w:rsid w:val="0026214A"/>
    <w:rsid w:val="0026608A"/>
    <w:rsid w:val="0026684D"/>
    <w:rsid w:val="00281453"/>
    <w:rsid w:val="00282597"/>
    <w:rsid w:val="00284E4C"/>
    <w:rsid w:val="0028704D"/>
    <w:rsid w:val="00292048"/>
    <w:rsid w:val="002942EF"/>
    <w:rsid w:val="00295AC2"/>
    <w:rsid w:val="00296002"/>
    <w:rsid w:val="00297E2A"/>
    <w:rsid w:val="002A0F60"/>
    <w:rsid w:val="002A26AF"/>
    <w:rsid w:val="002A2BB6"/>
    <w:rsid w:val="002A318F"/>
    <w:rsid w:val="002B3A18"/>
    <w:rsid w:val="002B4BB6"/>
    <w:rsid w:val="002B5816"/>
    <w:rsid w:val="002B5AC2"/>
    <w:rsid w:val="002B5ACF"/>
    <w:rsid w:val="002B7238"/>
    <w:rsid w:val="002B7643"/>
    <w:rsid w:val="002C06FE"/>
    <w:rsid w:val="002C1952"/>
    <w:rsid w:val="002C4E79"/>
    <w:rsid w:val="002C58C1"/>
    <w:rsid w:val="002D0E71"/>
    <w:rsid w:val="002D30EF"/>
    <w:rsid w:val="002D5412"/>
    <w:rsid w:val="002D56BC"/>
    <w:rsid w:val="002E24F1"/>
    <w:rsid w:val="002E4498"/>
    <w:rsid w:val="002E4660"/>
    <w:rsid w:val="002E4D51"/>
    <w:rsid w:val="002E7672"/>
    <w:rsid w:val="002F07B1"/>
    <w:rsid w:val="002F40AF"/>
    <w:rsid w:val="002F4EDF"/>
    <w:rsid w:val="002F6ED4"/>
    <w:rsid w:val="002F70FE"/>
    <w:rsid w:val="00300639"/>
    <w:rsid w:val="00303C57"/>
    <w:rsid w:val="00305551"/>
    <w:rsid w:val="00307EB6"/>
    <w:rsid w:val="003117F9"/>
    <w:rsid w:val="00322B2E"/>
    <w:rsid w:val="00325B0D"/>
    <w:rsid w:val="003269E1"/>
    <w:rsid w:val="003272C6"/>
    <w:rsid w:val="003320FE"/>
    <w:rsid w:val="00333E25"/>
    <w:rsid w:val="00335C18"/>
    <w:rsid w:val="003363C7"/>
    <w:rsid w:val="00336872"/>
    <w:rsid w:val="0033785C"/>
    <w:rsid w:val="00337F79"/>
    <w:rsid w:val="00343C4B"/>
    <w:rsid w:val="003479E8"/>
    <w:rsid w:val="00350F04"/>
    <w:rsid w:val="00360E25"/>
    <w:rsid w:val="003622A9"/>
    <w:rsid w:val="003627FB"/>
    <w:rsid w:val="003631E5"/>
    <w:rsid w:val="003643D1"/>
    <w:rsid w:val="00364B6A"/>
    <w:rsid w:val="00365AF1"/>
    <w:rsid w:val="00366994"/>
    <w:rsid w:val="0037098A"/>
    <w:rsid w:val="003734EE"/>
    <w:rsid w:val="003751DB"/>
    <w:rsid w:val="003761E9"/>
    <w:rsid w:val="00380C46"/>
    <w:rsid w:val="0038173A"/>
    <w:rsid w:val="00381A09"/>
    <w:rsid w:val="0038512E"/>
    <w:rsid w:val="00386033"/>
    <w:rsid w:val="00392C0B"/>
    <w:rsid w:val="00393DD9"/>
    <w:rsid w:val="003940A4"/>
    <w:rsid w:val="00395D2F"/>
    <w:rsid w:val="003A2655"/>
    <w:rsid w:val="003B22C6"/>
    <w:rsid w:val="003B32AA"/>
    <w:rsid w:val="003B6174"/>
    <w:rsid w:val="003C0029"/>
    <w:rsid w:val="003C19C2"/>
    <w:rsid w:val="003C1E0A"/>
    <w:rsid w:val="003C3AA4"/>
    <w:rsid w:val="003C4EF8"/>
    <w:rsid w:val="003C52DC"/>
    <w:rsid w:val="003C7523"/>
    <w:rsid w:val="003C7A2D"/>
    <w:rsid w:val="003D0A01"/>
    <w:rsid w:val="003D3AEE"/>
    <w:rsid w:val="003D558C"/>
    <w:rsid w:val="003E1B8B"/>
    <w:rsid w:val="003E1BA7"/>
    <w:rsid w:val="003E55DE"/>
    <w:rsid w:val="003E6C4E"/>
    <w:rsid w:val="003E706F"/>
    <w:rsid w:val="003F28D3"/>
    <w:rsid w:val="003F2E32"/>
    <w:rsid w:val="003F749D"/>
    <w:rsid w:val="003F76E1"/>
    <w:rsid w:val="003F7811"/>
    <w:rsid w:val="00401AB4"/>
    <w:rsid w:val="0040227D"/>
    <w:rsid w:val="00404055"/>
    <w:rsid w:val="004054AC"/>
    <w:rsid w:val="00410E74"/>
    <w:rsid w:val="00411130"/>
    <w:rsid w:val="00411A86"/>
    <w:rsid w:val="004127D6"/>
    <w:rsid w:val="00412C46"/>
    <w:rsid w:val="00412FA0"/>
    <w:rsid w:val="00413E8F"/>
    <w:rsid w:val="00415A0F"/>
    <w:rsid w:val="004207A1"/>
    <w:rsid w:val="00420E07"/>
    <w:rsid w:val="0042187F"/>
    <w:rsid w:val="00424145"/>
    <w:rsid w:val="00424C2F"/>
    <w:rsid w:val="004303F6"/>
    <w:rsid w:val="0043469D"/>
    <w:rsid w:val="004356DE"/>
    <w:rsid w:val="00437985"/>
    <w:rsid w:val="00440986"/>
    <w:rsid w:val="00440DA7"/>
    <w:rsid w:val="00442D84"/>
    <w:rsid w:val="00444FCC"/>
    <w:rsid w:val="0044548E"/>
    <w:rsid w:val="00445684"/>
    <w:rsid w:val="00445704"/>
    <w:rsid w:val="00447D47"/>
    <w:rsid w:val="00450852"/>
    <w:rsid w:val="00453D48"/>
    <w:rsid w:val="00453E6F"/>
    <w:rsid w:val="00454BA6"/>
    <w:rsid w:val="00457071"/>
    <w:rsid w:val="00461E72"/>
    <w:rsid w:val="00465230"/>
    <w:rsid w:val="00467AEF"/>
    <w:rsid w:val="00467B03"/>
    <w:rsid w:val="00474921"/>
    <w:rsid w:val="00475319"/>
    <w:rsid w:val="00480D9F"/>
    <w:rsid w:val="00482034"/>
    <w:rsid w:val="00487E6A"/>
    <w:rsid w:val="0049086C"/>
    <w:rsid w:val="00492286"/>
    <w:rsid w:val="00492C48"/>
    <w:rsid w:val="00493914"/>
    <w:rsid w:val="00495768"/>
    <w:rsid w:val="0049731C"/>
    <w:rsid w:val="004A1D70"/>
    <w:rsid w:val="004A4CA1"/>
    <w:rsid w:val="004A53E5"/>
    <w:rsid w:val="004A6CA0"/>
    <w:rsid w:val="004A7540"/>
    <w:rsid w:val="004B31A8"/>
    <w:rsid w:val="004B5519"/>
    <w:rsid w:val="004B5B76"/>
    <w:rsid w:val="004B6B6B"/>
    <w:rsid w:val="004B756D"/>
    <w:rsid w:val="004C301F"/>
    <w:rsid w:val="004C7B36"/>
    <w:rsid w:val="004D222E"/>
    <w:rsid w:val="004E0F21"/>
    <w:rsid w:val="004E27AC"/>
    <w:rsid w:val="004E399D"/>
    <w:rsid w:val="004E4939"/>
    <w:rsid w:val="004E4BEF"/>
    <w:rsid w:val="004E6F28"/>
    <w:rsid w:val="004F40BE"/>
    <w:rsid w:val="004F43AF"/>
    <w:rsid w:val="004F4B9F"/>
    <w:rsid w:val="004F4E79"/>
    <w:rsid w:val="004F5BFC"/>
    <w:rsid w:val="004F648C"/>
    <w:rsid w:val="004F7BEC"/>
    <w:rsid w:val="004F7D78"/>
    <w:rsid w:val="00500D71"/>
    <w:rsid w:val="0050633F"/>
    <w:rsid w:val="0051226C"/>
    <w:rsid w:val="00513B4B"/>
    <w:rsid w:val="0051771A"/>
    <w:rsid w:val="00522C7A"/>
    <w:rsid w:val="00523E83"/>
    <w:rsid w:val="00524762"/>
    <w:rsid w:val="005268B1"/>
    <w:rsid w:val="00526E9D"/>
    <w:rsid w:val="00527195"/>
    <w:rsid w:val="005273A4"/>
    <w:rsid w:val="0053124B"/>
    <w:rsid w:val="00533EDA"/>
    <w:rsid w:val="00533EDE"/>
    <w:rsid w:val="00534058"/>
    <w:rsid w:val="00534485"/>
    <w:rsid w:val="00534E85"/>
    <w:rsid w:val="0053673B"/>
    <w:rsid w:val="0054149D"/>
    <w:rsid w:val="00541BF8"/>
    <w:rsid w:val="0054484D"/>
    <w:rsid w:val="005453CA"/>
    <w:rsid w:val="00547033"/>
    <w:rsid w:val="005519BC"/>
    <w:rsid w:val="00555456"/>
    <w:rsid w:val="00561444"/>
    <w:rsid w:val="00564DB5"/>
    <w:rsid w:val="0057380A"/>
    <w:rsid w:val="00574B69"/>
    <w:rsid w:val="0057652E"/>
    <w:rsid w:val="00577073"/>
    <w:rsid w:val="00581A45"/>
    <w:rsid w:val="00581C5F"/>
    <w:rsid w:val="00586D4B"/>
    <w:rsid w:val="00590DFC"/>
    <w:rsid w:val="0059209D"/>
    <w:rsid w:val="00595B20"/>
    <w:rsid w:val="0059761F"/>
    <w:rsid w:val="005A2A5C"/>
    <w:rsid w:val="005A36D1"/>
    <w:rsid w:val="005A63A9"/>
    <w:rsid w:val="005A6547"/>
    <w:rsid w:val="005A6C30"/>
    <w:rsid w:val="005A6F46"/>
    <w:rsid w:val="005B1EA3"/>
    <w:rsid w:val="005B3219"/>
    <w:rsid w:val="005B6FB6"/>
    <w:rsid w:val="005B7014"/>
    <w:rsid w:val="005C0D61"/>
    <w:rsid w:val="005C1D17"/>
    <w:rsid w:val="005C1ED3"/>
    <w:rsid w:val="005C785E"/>
    <w:rsid w:val="005D0BF4"/>
    <w:rsid w:val="005D281E"/>
    <w:rsid w:val="005D5AC9"/>
    <w:rsid w:val="005D6275"/>
    <w:rsid w:val="005D6E5B"/>
    <w:rsid w:val="005E071B"/>
    <w:rsid w:val="005E1BA1"/>
    <w:rsid w:val="005E5F54"/>
    <w:rsid w:val="005E6458"/>
    <w:rsid w:val="005F092D"/>
    <w:rsid w:val="005F10A6"/>
    <w:rsid w:val="005F1CD6"/>
    <w:rsid w:val="005F41D5"/>
    <w:rsid w:val="00600B81"/>
    <w:rsid w:val="00602056"/>
    <w:rsid w:val="006051BA"/>
    <w:rsid w:val="00611A9C"/>
    <w:rsid w:val="00612B73"/>
    <w:rsid w:val="0061310C"/>
    <w:rsid w:val="0061449B"/>
    <w:rsid w:val="006272B6"/>
    <w:rsid w:val="00630F0F"/>
    <w:rsid w:val="00630F27"/>
    <w:rsid w:val="00633BC1"/>
    <w:rsid w:val="0063565C"/>
    <w:rsid w:val="00636D65"/>
    <w:rsid w:val="00637D4D"/>
    <w:rsid w:val="00643048"/>
    <w:rsid w:val="0064304C"/>
    <w:rsid w:val="006436E8"/>
    <w:rsid w:val="0064427B"/>
    <w:rsid w:val="006447D5"/>
    <w:rsid w:val="0064554C"/>
    <w:rsid w:val="006479CE"/>
    <w:rsid w:val="00652499"/>
    <w:rsid w:val="00652E07"/>
    <w:rsid w:val="0065431D"/>
    <w:rsid w:val="0065553A"/>
    <w:rsid w:val="0065684A"/>
    <w:rsid w:val="00656A72"/>
    <w:rsid w:val="00662203"/>
    <w:rsid w:val="00662366"/>
    <w:rsid w:val="006639C1"/>
    <w:rsid w:val="006651B3"/>
    <w:rsid w:val="006670AA"/>
    <w:rsid w:val="00667116"/>
    <w:rsid w:val="006676D8"/>
    <w:rsid w:val="0066798E"/>
    <w:rsid w:val="0067051A"/>
    <w:rsid w:val="00670E51"/>
    <w:rsid w:val="0067180D"/>
    <w:rsid w:val="0067272E"/>
    <w:rsid w:val="00673B26"/>
    <w:rsid w:val="0067698B"/>
    <w:rsid w:val="00677B16"/>
    <w:rsid w:val="00683495"/>
    <w:rsid w:val="00683692"/>
    <w:rsid w:val="006861D7"/>
    <w:rsid w:val="0068696A"/>
    <w:rsid w:val="00687E8C"/>
    <w:rsid w:val="006964D9"/>
    <w:rsid w:val="006A2171"/>
    <w:rsid w:val="006A373F"/>
    <w:rsid w:val="006B000A"/>
    <w:rsid w:val="006B0337"/>
    <w:rsid w:val="006B038C"/>
    <w:rsid w:val="006B17F7"/>
    <w:rsid w:val="006B236A"/>
    <w:rsid w:val="006B396B"/>
    <w:rsid w:val="006B3FDE"/>
    <w:rsid w:val="006B46B3"/>
    <w:rsid w:val="006B53D9"/>
    <w:rsid w:val="006B58E1"/>
    <w:rsid w:val="006B6A91"/>
    <w:rsid w:val="006C0E70"/>
    <w:rsid w:val="006C2958"/>
    <w:rsid w:val="006C38A1"/>
    <w:rsid w:val="006C40FE"/>
    <w:rsid w:val="006C5BBE"/>
    <w:rsid w:val="006D44E2"/>
    <w:rsid w:val="006D4951"/>
    <w:rsid w:val="006D4CDB"/>
    <w:rsid w:val="006E2422"/>
    <w:rsid w:val="006E2BA2"/>
    <w:rsid w:val="006E67EF"/>
    <w:rsid w:val="006E7861"/>
    <w:rsid w:val="006F242F"/>
    <w:rsid w:val="006F283B"/>
    <w:rsid w:val="006F6E4B"/>
    <w:rsid w:val="006F757D"/>
    <w:rsid w:val="00707A13"/>
    <w:rsid w:val="00711E08"/>
    <w:rsid w:val="00712E10"/>
    <w:rsid w:val="007138C7"/>
    <w:rsid w:val="007143A1"/>
    <w:rsid w:val="00715F66"/>
    <w:rsid w:val="00720FFF"/>
    <w:rsid w:val="00730E46"/>
    <w:rsid w:val="0073295A"/>
    <w:rsid w:val="007341B1"/>
    <w:rsid w:val="00736B1F"/>
    <w:rsid w:val="00737FE6"/>
    <w:rsid w:val="00746BA3"/>
    <w:rsid w:val="00747388"/>
    <w:rsid w:val="0074772B"/>
    <w:rsid w:val="00747775"/>
    <w:rsid w:val="0075025C"/>
    <w:rsid w:val="0075185F"/>
    <w:rsid w:val="00751CB1"/>
    <w:rsid w:val="007529FB"/>
    <w:rsid w:val="00755505"/>
    <w:rsid w:val="0076155E"/>
    <w:rsid w:val="007630CE"/>
    <w:rsid w:val="007631C6"/>
    <w:rsid w:val="00767508"/>
    <w:rsid w:val="00771679"/>
    <w:rsid w:val="007737E3"/>
    <w:rsid w:val="00775650"/>
    <w:rsid w:val="00776E20"/>
    <w:rsid w:val="007800FA"/>
    <w:rsid w:val="0078128F"/>
    <w:rsid w:val="00781E9F"/>
    <w:rsid w:val="0078763D"/>
    <w:rsid w:val="00792E96"/>
    <w:rsid w:val="0079360D"/>
    <w:rsid w:val="00793629"/>
    <w:rsid w:val="007940D0"/>
    <w:rsid w:val="007944B8"/>
    <w:rsid w:val="007953A8"/>
    <w:rsid w:val="00796DC9"/>
    <w:rsid w:val="007A21D8"/>
    <w:rsid w:val="007A388A"/>
    <w:rsid w:val="007A3934"/>
    <w:rsid w:val="007A6B63"/>
    <w:rsid w:val="007A6E45"/>
    <w:rsid w:val="007B1085"/>
    <w:rsid w:val="007B24D7"/>
    <w:rsid w:val="007B39BB"/>
    <w:rsid w:val="007B60AF"/>
    <w:rsid w:val="007C13C3"/>
    <w:rsid w:val="007C416E"/>
    <w:rsid w:val="007D2241"/>
    <w:rsid w:val="007D36B4"/>
    <w:rsid w:val="007D4C56"/>
    <w:rsid w:val="007D4EEE"/>
    <w:rsid w:val="007D69B7"/>
    <w:rsid w:val="007E0D53"/>
    <w:rsid w:val="007E170F"/>
    <w:rsid w:val="007E35A8"/>
    <w:rsid w:val="007E454C"/>
    <w:rsid w:val="007E5B56"/>
    <w:rsid w:val="007E5C6F"/>
    <w:rsid w:val="007E6F49"/>
    <w:rsid w:val="007E7DF9"/>
    <w:rsid w:val="007F1F08"/>
    <w:rsid w:val="007F3AD3"/>
    <w:rsid w:val="007F4600"/>
    <w:rsid w:val="007F736B"/>
    <w:rsid w:val="007F7E5D"/>
    <w:rsid w:val="00804847"/>
    <w:rsid w:val="00805D7F"/>
    <w:rsid w:val="0081542F"/>
    <w:rsid w:val="00815F8F"/>
    <w:rsid w:val="00816151"/>
    <w:rsid w:val="0081737B"/>
    <w:rsid w:val="00823E50"/>
    <w:rsid w:val="0082565A"/>
    <w:rsid w:val="008258C4"/>
    <w:rsid w:val="00827943"/>
    <w:rsid w:val="0083092E"/>
    <w:rsid w:val="00831E5A"/>
    <w:rsid w:val="00834FA7"/>
    <w:rsid w:val="008351C2"/>
    <w:rsid w:val="00836214"/>
    <w:rsid w:val="008375BA"/>
    <w:rsid w:val="008410AE"/>
    <w:rsid w:val="008411C7"/>
    <w:rsid w:val="0084248B"/>
    <w:rsid w:val="00842797"/>
    <w:rsid w:val="0084546E"/>
    <w:rsid w:val="00846C60"/>
    <w:rsid w:val="0085134A"/>
    <w:rsid w:val="008520E6"/>
    <w:rsid w:val="008531CF"/>
    <w:rsid w:val="00853E10"/>
    <w:rsid w:val="008544DC"/>
    <w:rsid w:val="00856944"/>
    <w:rsid w:val="00865DED"/>
    <w:rsid w:val="00870F7B"/>
    <w:rsid w:val="00877DCB"/>
    <w:rsid w:val="00881404"/>
    <w:rsid w:val="008836B7"/>
    <w:rsid w:val="00883CEB"/>
    <w:rsid w:val="00884B2A"/>
    <w:rsid w:val="00885E81"/>
    <w:rsid w:val="00887D7C"/>
    <w:rsid w:val="00891952"/>
    <w:rsid w:val="00891959"/>
    <w:rsid w:val="00892C76"/>
    <w:rsid w:val="008947CB"/>
    <w:rsid w:val="00894842"/>
    <w:rsid w:val="0089487B"/>
    <w:rsid w:val="0089625B"/>
    <w:rsid w:val="008962DE"/>
    <w:rsid w:val="008976E0"/>
    <w:rsid w:val="008A0B3C"/>
    <w:rsid w:val="008A17F8"/>
    <w:rsid w:val="008A4BA9"/>
    <w:rsid w:val="008A57E8"/>
    <w:rsid w:val="008A584C"/>
    <w:rsid w:val="008A61FD"/>
    <w:rsid w:val="008A769D"/>
    <w:rsid w:val="008A77C3"/>
    <w:rsid w:val="008A7B5A"/>
    <w:rsid w:val="008A7F04"/>
    <w:rsid w:val="008B1462"/>
    <w:rsid w:val="008B3E29"/>
    <w:rsid w:val="008B4A3B"/>
    <w:rsid w:val="008C045A"/>
    <w:rsid w:val="008C062F"/>
    <w:rsid w:val="008C1195"/>
    <w:rsid w:val="008C2626"/>
    <w:rsid w:val="008C3460"/>
    <w:rsid w:val="008C3491"/>
    <w:rsid w:val="008C6419"/>
    <w:rsid w:val="008D09BD"/>
    <w:rsid w:val="008D1804"/>
    <w:rsid w:val="008D1B96"/>
    <w:rsid w:val="008D2056"/>
    <w:rsid w:val="008D2C23"/>
    <w:rsid w:val="008D41D9"/>
    <w:rsid w:val="008D59D6"/>
    <w:rsid w:val="008D6238"/>
    <w:rsid w:val="008D64DE"/>
    <w:rsid w:val="008D71E2"/>
    <w:rsid w:val="008E0299"/>
    <w:rsid w:val="008E0E6B"/>
    <w:rsid w:val="008E2F98"/>
    <w:rsid w:val="008E5D06"/>
    <w:rsid w:val="008E6C4B"/>
    <w:rsid w:val="008F083F"/>
    <w:rsid w:val="008F1182"/>
    <w:rsid w:val="008F1E25"/>
    <w:rsid w:val="008F2B0E"/>
    <w:rsid w:val="008F2CA3"/>
    <w:rsid w:val="009002D7"/>
    <w:rsid w:val="0090198D"/>
    <w:rsid w:val="009100F3"/>
    <w:rsid w:val="0091251D"/>
    <w:rsid w:val="00912DE3"/>
    <w:rsid w:val="00916792"/>
    <w:rsid w:val="00917104"/>
    <w:rsid w:val="009178C1"/>
    <w:rsid w:val="00923003"/>
    <w:rsid w:val="0092390D"/>
    <w:rsid w:val="00926723"/>
    <w:rsid w:val="00926EB1"/>
    <w:rsid w:val="00927022"/>
    <w:rsid w:val="009307A7"/>
    <w:rsid w:val="00930A61"/>
    <w:rsid w:val="00930DED"/>
    <w:rsid w:val="00935F4C"/>
    <w:rsid w:val="00935F63"/>
    <w:rsid w:val="00936719"/>
    <w:rsid w:val="00937038"/>
    <w:rsid w:val="009378EE"/>
    <w:rsid w:val="009409BA"/>
    <w:rsid w:val="0094139B"/>
    <w:rsid w:val="00941EB9"/>
    <w:rsid w:val="009436F8"/>
    <w:rsid w:val="0094486C"/>
    <w:rsid w:val="009472B3"/>
    <w:rsid w:val="009539D4"/>
    <w:rsid w:val="00953BEB"/>
    <w:rsid w:val="00961D26"/>
    <w:rsid w:val="009620CE"/>
    <w:rsid w:val="009622C6"/>
    <w:rsid w:val="009626CF"/>
    <w:rsid w:val="00963727"/>
    <w:rsid w:val="00964622"/>
    <w:rsid w:val="0096512C"/>
    <w:rsid w:val="00966035"/>
    <w:rsid w:val="0096686B"/>
    <w:rsid w:val="00970D3A"/>
    <w:rsid w:val="00971CDB"/>
    <w:rsid w:val="00973C38"/>
    <w:rsid w:val="00974DED"/>
    <w:rsid w:val="00980F45"/>
    <w:rsid w:val="009838AC"/>
    <w:rsid w:val="00985A87"/>
    <w:rsid w:val="00987448"/>
    <w:rsid w:val="0099218D"/>
    <w:rsid w:val="00992DC2"/>
    <w:rsid w:val="00997686"/>
    <w:rsid w:val="009A31D1"/>
    <w:rsid w:val="009A41D7"/>
    <w:rsid w:val="009A4784"/>
    <w:rsid w:val="009A5968"/>
    <w:rsid w:val="009A6396"/>
    <w:rsid w:val="009A74D4"/>
    <w:rsid w:val="009A7877"/>
    <w:rsid w:val="009B0C39"/>
    <w:rsid w:val="009B1A0E"/>
    <w:rsid w:val="009B2273"/>
    <w:rsid w:val="009B3050"/>
    <w:rsid w:val="009B348E"/>
    <w:rsid w:val="009B48AD"/>
    <w:rsid w:val="009B6D83"/>
    <w:rsid w:val="009C36D5"/>
    <w:rsid w:val="009C4230"/>
    <w:rsid w:val="009C4807"/>
    <w:rsid w:val="009D0F33"/>
    <w:rsid w:val="009D1264"/>
    <w:rsid w:val="009D3E20"/>
    <w:rsid w:val="009D7170"/>
    <w:rsid w:val="009E24B0"/>
    <w:rsid w:val="009E454B"/>
    <w:rsid w:val="009F3216"/>
    <w:rsid w:val="009F49A6"/>
    <w:rsid w:val="009F522C"/>
    <w:rsid w:val="009F5DD9"/>
    <w:rsid w:val="009F6CC6"/>
    <w:rsid w:val="00A0584B"/>
    <w:rsid w:val="00A102FA"/>
    <w:rsid w:val="00A108F0"/>
    <w:rsid w:val="00A11F1E"/>
    <w:rsid w:val="00A13D95"/>
    <w:rsid w:val="00A1544E"/>
    <w:rsid w:val="00A1718E"/>
    <w:rsid w:val="00A24AAB"/>
    <w:rsid w:val="00A2531D"/>
    <w:rsid w:val="00A255C3"/>
    <w:rsid w:val="00A26041"/>
    <w:rsid w:val="00A2679A"/>
    <w:rsid w:val="00A310FE"/>
    <w:rsid w:val="00A320B8"/>
    <w:rsid w:val="00A32F68"/>
    <w:rsid w:val="00A33722"/>
    <w:rsid w:val="00A35ACA"/>
    <w:rsid w:val="00A40C38"/>
    <w:rsid w:val="00A42AEB"/>
    <w:rsid w:val="00A43D0B"/>
    <w:rsid w:val="00A44DAE"/>
    <w:rsid w:val="00A456CB"/>
    <w:rsid w:val="00A46E2E"/>
    <w:rsid w:val="00A50EAD"/>
    <w:rsid w:val="00A51415"/>
    <w:rsid w:val="00A5321E"/>
    <w:rsid w:val="00A5497F"/>
    <w:rsid w:val="00A570E9"/>
    <w:rsid w:val="00A57339"/>
    <w:rsid w:val="00A57F95"/>
    <w:rsid w:val="00A6147C"/>
    <w:rsid w:val="00A65B56"/>
    <w:rsid w:val="00A663B9"/>
    <w:rsid w:val="00A678C7"/>
    <w:rsid w:val="00A70170"/>
    <w:rsid w:val="00A7141C"/>
    <w:rsid w:val="00A72B82"/>
    <w:rsid w:val="00A73C36"/>
    <w:rsid w:val="00A74622"/>
    <w:rsid w:val="00A75668"/>
    <w:rsid w:val="00A76CE5"/>
    <w:rsid w:val="00A80F92"/>
    <w:rsid w:val="00A81687"/>
    <w:rsid w:val="00A83F0B"/>
    <w:rsid w:val="00A8557A"/>
    <w:rsid w:val="00A86CE3"/>
    <w:rsid w:val="00A919DD"/>
    <w:rsid w:val="00A94048"/>
    <w:rsid w:val="00AA17D5"/>
    <w:rsid w:val="00AA394E"/>
    <w:rsid w:val="00AA489C"/>
    <w:rsid w:val="00AB1998"/>
    <w:rsid w:val="00AB3156"/>
    <w:rsid w:val="00AB37C1"/>
    <w:rsid w:val="00AB481E"/>
    <w:rsid w:val="00AB5B75"/>
    <w:rsid w:val="00AB7C6D"/>
    <w:rsid w:val="00AC2F2D"/>
    <w:rsid w:val="00AC3273"/>
    <w:rsid w:val="00AC6372"/>
    <w:rsid w:val="00AD086A"/>
    <w:rsid w:val="00AD1102"/>
    <w:rsid w:val="00AD1F38"/>
    <w:rsid w:val="00AD30C0"/>
    <w:rsid w:val="00AE14A4"/>
    <w:rsid w:val="00AE20AD"/>
    <w:rsid w:val="00AE2C98"/>
    <w:rsid w:val="00AE2D50"/>
    <w:rsid w:val="00AE7306"/>
    <w:rsid w:val="00AF0C7A"/>
    <w:rsid w:val="00AF1AB4"/>
    <w:rsid w:val="00AF201F"/>
    <w:rsid w:val="00AF2238"/>
    <w:rsid w:val="00AF6C46"/>
    <w:rsid w:val="00B002CF"/>
    <w:rsid w:val="00B05C1E"/>
    <w:rsid w:val="00B06AFB"/>
    <w:rsid w:val="00B128D7"/>
    <w:rsid w:val="00B1405B"/>
    <w:rsid w:val="00B1456D"/>
    <w:rsid w:val="00B253C5"/>
    <w:rsid w:val="00B27BF9"/>
    <w:rsid w:val="00B30383"/>
    <w:rsid w:val="00B308AE"/>
    <w:rsid w:val="00B3161E"/>
    <w:rsid w:val="00B31F1B"/>
    <w:rsid w:val="00B32F09"/>
    <w:rsid w:val="00B34267"/>
    <w:rsid w:val="00B342A2"/>
    <w:rsid w:val="00B34614"/>
    <w:rsid w:val="00B34901"/>
    <w:rsid w:val="00B351B9"/>
    <w:rsid w:val="00B362C8"/>
    <w:rsid w:val="00B364FC"/>
    <w:rsid w:val="00B40366"/>
    <w:rsid w:val="00B41680"/>
    <w:rsid w:val="00B43985"/>
    <w:rsid w:val="00B43EB2"/>
    <w:rsid w:val="00B444EF"/>
    <w:rsid w:val="00B455BE"/>
    <w:rsid w:val="00B47DBF"/>
    <w:rsid w:val="00B50976"/>
    <w:rsid w:val="00B509DD"/>
    <w:rsid w:val="00B5333E"/>
    <w:rsid w:val="00B53EA0"/>
    <w:rsid w:val="00B54067"/>
    <w:rsid w:val="00B54823"/>
    <w:rsid w:val="00B54913"/>
    <w:rsid w:val="00B5566B"/>
    <w:rsid w:val="00B55B1D"/>
    <w:rsid w:val="00B5639C"/>
    <w:rsid w:val="00B56472"/>
    <w:rsid w:val="00B60AC2"/>
    <w:rsid w:val="00B6140B"/>
    <w:rsid w:val="00B62A7F"/>
    <w:rsid w:val="00B646E7"/>
    <w:rsid w:val="00B6494E"/>
    <w:rsid w:val="00B66197"/>
    <w:rsid w:val="00B6680D"/>
    <w:rsid w:val="00B66E0E"/>
    <w:rsid w:val="00B67B5F"/>
    <w:rsid w:val="00B7129C"/>
    <w:rsid w:val="00B81A41"/>
    <w:rsid w:val="00B84148"/>
    <w:rsid w:val="00B8483B"/>
    <w:rsid w:val="00B863A2"/>
    <w:rsid w:val="00B86876"/>
    <w:rsid w:val="00B87AF2"/>
    <w:rsid w:val="00B906A9"/>
    <w:rsid w:val="00B93C9C"/>
    <w:rsid w:val="00B949EA"/>
    <w:rsid w:val="00B94FE9"/>
    <w:rsid w:val="00B97A45"/>
    <w:rsid w:val="00B97B61"/>
    <w:rsid w:val="00BA318A"/>
    <w:rsid w:val="00BA31D1"/>
    <w:rsid w:val="00BA5820"/>
    <w:rsid w:val="00BA6965"/>
    <w:rsid w:val="00BB6535"/>
    <w:rsid w:val="00BB7AEE"/>
    <w:rsid w:val="00BC0D3A"/>
    <w:rsid w:val="00BC3D0F"/>
    <w:rsid w:val="00BC6B31"/>
    <w:rsid w:val="00BD065A"/>
    <w:rsid w:val="00BD1F2C"/>
    <w:rsid w:val="00BD3358"/>
    <w:rsid w:val="00BD3D20"/>
    <w:rsid w:val="00BD4DA0"/>
    <w:rsid w:val="00BD7AE2"/>
    <w:rsid w:val="00BE16B3"/>
    <w:rsid w:val="00BE2F8F"/>
    <w:rsid w:val="00BE3240"/>
    <w:rsid w:val="00BE3E03"/>
    <w:rsid w:val="00BE48D8"/>
    <w:rsid w:val="00BE6A42"/>
    <w:rsid w:val="00BE6B85"/>
    <w:rsid w:val="00BE794F"/>
    <w:rsid w:val="00BF0A6C"/>
    <w:rsid w:val="00BF0B09"/>
    <w:rsid w:val="00BF20E1"/>
    <w:rsid w:val="00BF2875"/>
    <w:rsid w:val="00BF2CDD"/>
    <w:rsid w:val="00BF4189"/>
    <w:rsid w:val="00C0025E"/>
    <w:rsid w:val="00C007D8"/>
    <w:rsid w:val="00C04E36"/>
    <w:rsid w:val="00C070C0"/>
    <w:rsid w:val="00C13983"/>
    <w:rsid w:val="00C22E7B"/>
    <w:rsid w:val="00C2398C"/>
    <w:rsid w:val="00C24677"/>
    <w:rsid w:val="00C25047"/>
    <w:rsid w:val="00C277CE"/>
    <w:rsid w:val="00C3135D"/>
    <w:rsid w:val="00C31AB1"/>
    <w:rsid w:val="00C31C7E"/>
    <w:rsid w:val="00C31E4F"/>
    <w:rsid w:val="00C32A36"/>
    <w:rsid w:val="00C35A78"/>
    <w:rsid w:val="00C40764"/>
    <w:rsid w:val="00C43934"/>
    <w:rsid w:val="00C43A1A"/>
    <w:rsid w:val="00C475EF"/>
    <w:rsid w:val="00C54052"/>
    <w:rsid w:val="00C57F12"/>
    <w:rsid w:val="00C602A6"/>
    <w:rsid w:val="00C62F6F"/>
    <w:rsid w:val="00C6568E"/>
    <w:rsid w:val="00C6785F"/>
    <w:rsid w:val="00C67A24"/>
    <w:rsid w:val="00C70425"/>
    <w:rsid w:val="00C7089B"/>
    <w:rsid w:val="00C70E5C"/>
    <w:rsid w:val="00C70EC8"/>
    <w:rsid w:val="00C72BBA"/>
    <w:rsid w:val="00C72CF8"/>
    <w:rsid w:val="00C76B16"/>
    <w:rsid w:val="00C7787D"/>
    <w:rsid w:val="00C80ABF"/>
    <w:rsid w:val="00C80F70"/>
    <w:rsid w:val="00C82482"/>
    <w:rsid w:val="00C83F7F"/>
    <w:rsid w:val="00C9162D"/>
    <w:rsid w:val="00C92010"/>
    <w:rsid w:val="00C95BC8"/>
    <w:rsid w:val="00CA3E6E"/>
    <w:rsid w:val="00CA5E38"/>
    <w:rsid w:val="00CA69D7"/>
    <w:rsid w:val="00CA6BB8"/>
    <w:rsid w:val="00CB2856"/>
    <w:rsid w:val="00CB38E8"/>
    <w:rsid w:val="00CB6893"/>
    <w:rsid w:val="00CC0292"/>
    <w:rsid w:val="00CC1B40"/>
    <w:rsid w:val="00CC24BF"/>
    <w:rsid w:val="00CC2F1B"/>
    <w:rsid w:val="00CC4305"/>
    <w:rsid w:val="00CC4336"/>
    <w:rsid w:val="00CC7D8A"/>
    <w:rsid w:val="00CD49A2"/>
    <w:rsid w:val="00CD4AC2"/>
    <w:rsid w:val="00CD5D6A"/>
    <w:rsid w:val="00CD68B2"/>
    <w:rsid w:val="00CE1E36"/>
    <w:rsid w:val="00CE2835"/>
    <w:rsid w:val="00CE31B0"/>
    <w:rsid w:val="00CE65FF"/>
    <w:rsid w:val="00CE75E8"/>
    <w:rsid w:val="00CF1494"/>
    <w:rsid w:val="00CF2402"/>
    <w:rsid w:val="00CF4836"/>
    <w:rsid w:val="00CF698D"/>
    <w:rsid w:val="00D01BF9"/>
    <w:rsid w:val="00D05B26"/>
    <w:rsid w:val="00D113C3"/>
    <w:rsid w:val="00D119DF"/>
    <w:rsid w:val="00D12AB8"/>
    <w:rsid w:val="00D1498E"/>
    <w:rsid w:val="00D2210A"/>
    <w:rsid w:val="00D31B05"/>
    <w:rsid w:val="00D36C61"/>
    <w:rsid w:val="00D42970"/>
    <w:rsid w:val="00D43AED"/>
    <w:rsid w:val="00D440DA"/>
    <w:rsid w:val="00D46ABA"/>
    <w:rsid w:val="00D5077A"/>
    <w:rsid w:val="00D51595"/>
    <w:rsid w:val="00D54F1D"/>
    <w:rsid w:val="00D60177"/>
    <w:rsid w:val="00D60222"/>
    <w:rsid w:val="00D604C6"/>
    <w:rsid w:val="00D61647"/>
    <w:rsid w:val="00D64AC5"/>
    <w:rsid w:val="00D666B2"/>
    <w:rsid w:val="00D669D3"/>
    <w:rsid w:val="00D74C2C"/>
    <w:rsid w:val="00D7544B"/>
    <w:rsid w:val="00D76BA3"/>
    <w:rsid w:val="00D824E5"/>
    <w:rsid w:val="00D842CA"/>
    <w:rsid w:val="00D85529"/>
    <w:rsid w:val="00D8637B"/>
    <w:rsid w:val="00D8753A"/>
    <w:rsid w:val="00D92560"/>
    <w:rsid w:val="00D92F21"/>
    <w:rsid w:val="00D95960"/>
    <w:rsid w:val="00D9600E"/>
    <w:rsid w:val="00D96B8F"/>
    <w:rsid w:val="00D96F1C"/>
    <w:rsid w:val="00DA1A1C"/>
    <w:rsid w:val="00DA1F04"/>
    <w:rsid w:val="00DA2B07"/>
    <w:rsid w:val="00DA2D25"/>
    <w:rsid w:val="00DA64A0"/>
    <w:rsid w:val="00DA73D0"/>
    <w:rsid w:val="00DB0A22"/>
    <w:rsid w:val="00DB24DE"/>
    <w:rsid w:val="00DB363E"/>
    <w:rsid w:val="00DB3E61"/>
    <w:rsid w:val="00DC153C"/>
    <w:rsid w:val="00DC55F4"/>
    <w:rsid w:val="00DC703D"/>
    <w:rsid w:val="00DC7682"/>
    <w:rsid w:val="00DD0C34"/>
    <w:rsid w:val="00DD22D0"/>
    <w:rsid w:val="00DD261D"/>
    <w:rsid w:val="00DD7D77"/>
    <w:rsid w:val="00DE21E1"/>
    <w:rsid w:val="00DE6A69"/>
    <w:rsid w:val="00DF0866"/>
    <w:rsid w:val="00DF1CA4"/>
    <w:rsid w:val="00DF3548"/>
    <w:rsid w:val="00DF5B18"/>
    <w:rsid w:val="00DF5BD9"/>
    <w:rsid w:val="00DF6D25"/>
    <w:rsid w:val="00E02BE7"/>
    <w:rsid w:val="00E03734"/>
    <w:rsid w:val="00E05F86"/>
    <w:rsid w:val="00E0681E"/>
    <w:rsid w:val="00E10188"/>
    <w:rsid w:val="00E11676"/>
    <w:rsid w:val="00E12F9F"/>
    <w:rsid w:val="00E165C3"/>
    <w:rsid w:val="00E22709"/>
    <w:rsid w:val="00E24DEC"/>
    <w:rsid w:val="00E24E29"/>
    <w:rsid w:val="00E3096A"/>
    <w:rsid w:val="00E3160F"/>
    <w:rsid w:val="00E325F9"/>
    <w:rsid w:val="00E32869"/>
    <w:rsid w:val="00E333D3"/>
    <w:rsid w:val="00E34B56"/>
    <w:rsid w:val="00E34ED0"/>
    <w:rsid w:val="00E425C3"/>
    <w:rsid w:val="00E462FC"/>
    <w:rsid w:val="00E47D7E"/>
    <w:rsid w:val="00E503A9"/>
    <w:rsid w:val="00E55894"/>
    <w:rsid w:val="00E604BB"/>
    <w:rsid w:val="00E63A14"/>
    <w:rsid w:val="00E63B52"/>
    <w:rsid w:val="00E669FB"/>
    <w:rsid w:val="00E70208"/>
    <w:rsid w:val="00E73884"/>
    <w:rsid w:val="00E77869"/>
    <w:rsid w:val="00E806D3"/>
    <w:rsid w:val="00E8169E"/>
    <w:rsid w:val="00E820BB"/>
    <w:rsid w:val="00E82680"/>
    <w:rsid w:val="00E84825"/>
    <w:rsid w:val="00E84937"/>
    <w:rsid w:val="00E85BE3"/>
    <w:rsid w:val="00E8622F"/>
    <w:rsid w:val="00E86565"/>
    <w:rsid w:val="00E87121"/>
    <w:rsid w:val="00E87576"/>
    <w:rsid w:val="00E90A14"/>
    <w:rsid w:val="00E90EF7"/>
    <w:rsid w:val="00E93F79"/>
    <w:rsid w:val="00E95A6D"/>
    <w:rsid w:val="00E95D72"/>
    <w:rsid w:val="00E9798E"/>
    <w:rsid w:val="00EA2CDD"/>
    <w:rsid w:val="00EA3D10"/>
    <w:rsid w:val="00EA46D6"/>
    <w:rsid w:val="00EA666F"/>
    <w:rsid w:val="00EB3FB9"/>
    <w:rsid w:val="00EB553D"/>
    <w:rsid w:val="00EB6D7B"/>
    <w:rsid w:val="00EC54DD"/>
    <w:rsid w:val="00EC75FC"/>
    <w:rsid w:val="00ED180B"/>
    <w:rsid w:val="00ED2578"/>
    <w:rsid w:val="00ED540E"/>
    <w:rsid w:val="00ED5653"/>
    <w:rsid w:val="00ED69B6"/>
    <w:rsid w:val="00EE0B48"/>
    <w:rsid w:val="00EE3871"/>
    <w:rsid w:val="00EE4073"/>
    <w:rsid w:val="00EE6BC7"/>
    <w:rsid w:val="00EE79D3"/>
    <w:rsid w:val="00EF138B"/>
    <w:rsid w:val="00EF152F"/>
    <w:rsid w:val="00EF1D6C"/>
    <w:rsid w:val="00EF2304"/>
    <w:rsid w:val="00F01ED2"/>
    <w:rsid w:val="00F02E70"/>
    <w:rsid w:val="00F03D55"/>
    <w:rsid w:val="00F04E86"/>
    <w:rsid w:val="00F04E95"/>
    <w:rsid w:val="00F0577D"/>
    <w:rsid w:val="00F05F33"/>
    <w:rsid w:val="00F06E13"/>
    <w:rsid w:val="00F120F3"/>
    <w:rsid w:val="00F141DB"/>
    <w:rsid w:val="00F14EC2"/>
    <w:rsid w:val="00F14F1D"/>
    <w:rsid w:val="00F152B3"/>
    <w:rsid w:val="00F15664"/>
    <w:rsid w:val="00F20ED0"/>
    <w:rsid w:val="00F225C5"/>
    <w:rsid w:val="00F24C04"/>
    <w:rsid w:val="00F354B5"/>
    <w:rsid w:val="00F369CC"/>
    <w:rsid w:val="00F3711D"/>
    <w:rsid w:val="00F4187A"/>
    <w:rsid w:val="00F4378A"/>
    <w:rsid w:val="00F44AD3"/>
    <w:rsid w:val="00F45396"/>
    <w:rsid w:val="00F45DCB"/>
    <w:rsid w:val="00F46770"/>
    <w:rsid w:val="00F467AE"/>
    <w:rsid w:val="00F46E40"/>
    <w:rsid w:val="00F5190F"/>
    <w:rsid w:val="00F52522"/>
    <w:rsid w:val="00F530AD"/>
    <w:rsid w:val="00F53788"/>
    <w:rsid w:val="00F537B9"/>
    <w:rsid w:val="00F545F9"/>
    <w:rsid w:val="00F61F44"/>
    <w:rsid w:val="00F65BCD"/>
    <w:rsid w:val="00F73B4C"/>
    <w:rsid w:val="00F74F29"/>
    <w:rsid w:val="00F8050E"/>
    <w:rsid w:val="00F8707D"/>
    <w:rsid w:val="00F877EA"/>
    <w:rsid w:val="00F93FD7"/>
    <w:rsid w:val="00F9493A"/>
    <w:rsid w:val="00F94C37"/>
    <w:rsid w:val="00F95950"/>
    <w:rsid w:val="00F96569"/>
    <w:rsid w:val="00FA0D53"/>
    <w:rsid w:val="00FA416E"/>
    <w:rsid w:val="00FA447C"/>
    <w:rsid w:val="00FA7247"/>
    <w:rsid w:val="00FA771E"/>
    <w:rsid w:val="00FB114B"/>
    <w:rsid w:val="00FB1F26"/>
    <w:rsid w:val="00FB2443"/>
    <w:rsid w:val="00FB3AAC"/>
    <w:rsid w:val="00FB5AD5"/>
    <w:rsid w:val="00FC2210"/>
    <w:rsid w:val="00FC4B51"/>
    <w:rsid w:val="00FC6224"/>
    <w:rsid w:val="00FC6EA7"/>
    <w:rsid w:val="00FD6B82"/>
    <w:rsid w:val="00FD7CDB"/>
    <w:rsid w:val="00FE0B3F"/>
    <w:rsid w:val="00FE39CE"/>
    <w:rsid w:val="00FE3AF7"/>
    <w:rsid w:val="00FE4747"/>
    <w:rsid w:val="00FE50A8"/>
    <w:rsid w:val="00FE6D4B"/>
    <w:rsid w:val="00FF2020"/>
    <w:rsid w:val="00FF2558"/>
    <w:rsid w:val="00FF2B80"/>
    <w:rsid w:val="00FF3216"/>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3"/>
    <o:shapelayout v:ext="edit">
      <o:idmap v:ext="edit" data="1"/>
    </o:shapelayout>
  </w:shapeDefaults>
  <w:decimalSymbol w:val=","/>
  <w:listSeparator w:val=";"/>
  <w14:docId w14:val="7D6DE3EB"/>
  <w15:docId w15:val="{2AC6A552-E233-41CD-A6DE-F3EA9AE9F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character" w:styleId="Zvraznenie">
    <w:name w:val="Emphasis"/>
    <w:uiPriority w:val="20"/>
    <w:qFormat/>
    <w:rsid w:val="007E5C6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83611">
      <w:bodyDiv w:val="1"/>
      <w:marLeft w:val="0"/>
      <w:marRight w:val="0"/>
      <w:marTop w:val="0"/>
      <w:marBottom w:val="0"/>
      <w:divBdr>
        <w:top w:val="none" w:sz="0" w:space="0" w:color="auto"/>
        <w:left w:val="none" w:sz="0" w:space="0" w:color="auto"/>
        <w:bottom w:val="none" w:sz="0" w:space="0" w:color="auto"/>
        <w:right w:val="none" w:sz="0" w:space="0" w:color="auto"/>
      </w:divBdr>
      <w:divsChild>
        <w:div w:id="634218826">
          <w:marLeft w:val="0"/>
          <w:marRight w:val="0"/>
          <w:marTop w:val="0"/>
          <w:marBottom w:val="0"/>
          <w:divBdr>
            <w:top w:val="none" w:sz="0" w:space="0" w:color="auto"/>
            <w:left w:val="none" w:sz="0" w:space="0" w:color="auto"/>
            <w:bottom w:val="none" w:sz="0" w:space="0" w:color="auto"/>
            <w:right w:val="none" w:sz="0" w:space="0" w:color="auto"/>
          </w:divBdr>
          <w:divsChild>
            <w:div w:id="1367676500">
              <w:marLeft w:val="0"/>
              <w:marRight w:val="0"/>
              <w:marTop w:val="0"/>
              <w:marBottom w:val="0"/>
              <w:divBdr>
                <w:top w:val="none" w:sz="0" w:space="0" w:color="auto"/>
                <w:left w:val="none" w:sz="0" w:space="0" w:color="auto"/>
                <w:bottom w:val="none" w:sz="0" w:space="0" w:color="auto"/>
                <w:right w:val="none" w:sz="0" w:space="0" w:color="auto"/>
              </w:divBdr>
              <w:divsChild>
                <w:div w:id="40268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9517B-BA7F-4A3B-A2DC-9B2F18634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13</Pages>
  <Words>5851</Words>
  <Characters>33357</Characters>
  <Application>Microsoft Office Word</Application>
  <DocSecurity>0</DocSecurity>
  <Lines>277</Lines>
  <Paragraphs>78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39130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29</cp:revision>
  <cp:lastPrinted>2017-11-27T07:50:00Z</cp:lastPrinted>
  <dcterms:created xsi:type="dcterms:W3CDTF">2017-10-24T12:36:00Z</dcterms:created>
  <dcterms:modified xsi:type="dcterms:W3CDTF">2020-02-24T09:00:00Z</dcterms:modified>
</cp:coreProperties>
</file>